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R="003B3BC8" w:rsidP="00C0709D" w:rsidRDefault="003B3BC8" w14:paraId="35CBA155" wp14:textId="77777777">
      <w:pPr>
        <w:pStyle w:val="BodyText"/>
        <w:pBdr>
          <w:left w:val="single" w:color="auto" w:sz="2" w:space="0"/>
          <w:right w:val="single" w:color="auto" w:sz="2" w:space="1"/>
        </w:pBdr>
      </w:pPr>
      <w:r>
        <w:t xml:space="preserve"> [Insert organisation name/logo]</w:t>
      </w:r>
    </w:p>
    <w:p xmlns:wp14="http://schemas.microsoft.com/office/word/2010/wordml" w:rsidRPr="00F10799" w:rsidR="003B3BC8" w:rsidP="003B3BC8" w:rsidRDefault="003B3BC8" w14:paraId="672A6659" wp14:textId="77777777">
      <w:pPr>
        <w:rPr>
          <w:sz w:val="20"/>
          <w:szCs w:val="20"/>
        </w:rPr>
      </w:pPr>
    </w:p>
    <w:p xmlns:wp14="http://schemas.microsoft.com/office/word/2010/wordml" w:rsidRPr="003B3BC8" w:rsidR="003B3BC8" w:rsidP="00F90F95" w:rsidRDefault="00073527" w14:paraId="085FF709" wp14:textId="77777777">
      <w:pPr>
        <w:pStyle w:val="Heading1"/>
      </w:pPr>
      <w:r>
        <w:t>EMPLOYEE TERMINATION LETTER</w:t>
      </w:r>
    </w:p>
    <w:p xmlns:wp14="http://schemas.microsoft.com/office/word/2010/wordml" w:rsidR="00730AA7" w:rsidP="003B3BC8" w:rsidRDefault="00730AA7" w14:paraId="0A37501D" wp14:textId="77777777">
      <w:pPr>
        <w:rPr>
          <w:b/>
        </w:rPr>
      </w:pPr>
    </w:p>
    <w:p xmlns:wp14="http://schemas.microsoft.com/office/word/2010/wordml" w:rsidR="008562E5" w:rsidP="00684396" w:rsidRDefault="00684396" w14:paraId="1507B69C" wp14:textId="77777777">
      <w:pPr>
        <w:pBdr>
          <w:top w:val="single" w:color="auto" w:sz="2" w:space="1"/>
          <w:left w:val="single" w:color="auto" w:sz="2" w:space="0"/>
          <w:bottom w:val="single" w:color="auto" w:sz="2" w:space="1"/>
          <w:right w:val="single" w:color="auto" w:sz="2" w:space="4"/>
        </w:pBdr>
        <w:shd w:val="clear" w:color="auto" w:fill="F3F3F3"/>
        <w:rPr>
          <w:b/>
          <w:i/>
          <w:sz w:val="20"/>
        </w:rPr>
      </w:pPr>
      <w:r w:rsidRPr="00684396">
        <w:rPr>
          <w:rFonts w:ascii="Wingdings 2" w:hAnsi="Wingdings 2" w:eastAsia="Wingdings 2" w:cs="Wingdings 2"/>
          <w:b/>
          <w:i/>
          <w:sz w:val="20"/>
        </w:rPr>
        <w:t>#</w:t>
      </w:r>
      <w:r w:rsidRPr="00684396">
        <w:rPr>
          <w:b/>
          <w:i/>
          <w:sz w:val="20"/>
        </w:rPr>
        <w:t>Note*</w:t>
      </w:r>
    </w:p>
    <w:p xmlns:wp14="http://schemas.microsoft.com/office/word/2010/wordml" w:rsidR="00054142" w:rsidP="63A5EB9E" w:rsidRDefault="00684396" w14:paraId="414AFE20" wp14:textId="6CCE0946">
      <w:pPr>
        <w:pBdr>
          <w:top w:val="single" w:color="FF000000" w:sz="2" w:space="1"/>
          <w:left w:val="single" w:color="FF000000" w:sz="2" w:space="0"/>
          <w:bottom w:val="single" w:color="FF000000" w:sz="2" w:space="1"/>
          <w:right w:val="single" w:color="FF000000" w:sz="2" w:space="4"/>
        </w:pBdr>
        <w:shd w:val="clear" w:color="auto" w:fill="F3F3F3"/>
        <w:rPr>
          <w:i w:val="1"/>
          <w:iCs w:val="1"/>
          <w:sz w:val="20"/>
          <w:szCs w:val="20"/>
        </w:rPr>
      </w:pPr>
      <w:r w:rsidRPr="63A5EB9E" w:rsidR="00684396">
        <w:rPr>
          <w:i w:val="1"/>
          <w:iCs w:val="1"/>
          <w:sz w:val="20"/>
          <w:szCs w:val="20"/>
        </w:rPr>
        <w:t xml:space="preserve">This document is </w:t>
      </w:r>
      <w:r w:rsidRPr="63A5EB9E" w:rsidR="00840E7C">
        <w:rPr>
          <w:i w:val="1"/>
          <w:iCs w:val="1"/>
          <w:sz w:val="20"/>
          <w:szCs w:val="20"/>
        </w:rPr>
        <w:t xml:space="preserve">adapted from </w:t>
      </w:r>
      <w:hyperlink r:id="R85baa37337e5429e">
        <w:r w:rsidRPr="63A5EB9E" w:rsidR="00840E7C">
          <w:rPr>
            <w:rStyle w:val="Hyperlink"/>
            <w:i w:val="1"/>
            <w:iCs w:val="1"/>
            <w:sz w:val="20"/>
            <w:szCs w:val="20"/>
          </w:rPr>
          <w:t>www.fairwork.gov.au</w:t>
        </w:r>
      </w:hyperlink>
      <w:r w:rsidRPr="63A5EB9E" w:rsidR="00840E7C">
        <w:rPr>
          <w:i w:val="1"/>
          <w:iCs w:val="1"/>
          <w:sz w:val="20"/>
          <w:szCs w:val="20"/>
        </w:rPr>
        <w:t xml:space="preserve">. Please note that this letter is </w:t>
      </w:r>
      <w:r w:rsidRPr="63A5EB9E" w:rsidR="00684396">
        <w:rPr>
          <w:i w:val="1"/>
          <w:iCs w:val="1"/>
          <w:sz w:val="20"/>
          <w:szCs w:val="20"/>
        </w:rPr>
        <w:t xml:space="preserve">only a </w:t>
      </w:r>
      <w:r w:rsidRPr="63A5EB9E" w:rsidR="00684396">
        <w:rPr>
          <w:i w:val="1"/>
          <w:iCs w:val="1"/>
          <w:sz w:val="20"/>
          <w:szCs w:val="20"/>
        </w:rPr>
        <w:t>template</w:t>
      </w:r>
      <w:r w:rsidRPr="63A5EB9E" w:rsidR="00684396">
        <w:rPr>
          <w:i w:val="1"/>
          <w:iCs w:val="1"/>
          <w:sz w:val="20"/>
          <w:szCs w:val="20"/>
        </w:rPr>
        <w:t xml:space="preserve"> and </w:t>
      </w:r>
      <w:r w:rsidRPr="63A5EB9E" w:rsidR="002773A3">
        <w:rPr>
          <w:i w:val="1"/>
          <w:iCs w:val="1"/>
          <w:sz w:val="20"/>
          <w:szCs w:val="20"/>
        </w:rPr>
        <w:t xml:space="preserve">it </w:t>
      </w:r>
      <w:r w:rsidRPr="63A5EB9E" w:rsidR="00684396">
        <w:rPr>
          <w:i w:val="1"/>
          <w:iCs w:val="1"/>
          <w:sz w:val="20"/>
          <w:szCs w:val="20"/>
        </w:rPr>
        <w:t xml:space="preserve">is recommended </w:t>
      </w:r>
      <w:r w:rsidRPr="63A5EB9E" w:rsidR="002773A3">
        <w:rPr>
          <w:i w:val="1"/>
          <w:iCs w:val="1"/>
          <w:sz w:val="20"/>
          <w:szCs w:val="20"/>
        </w:rPr>
        <w:t xml:space="preserve">that it is </w:t>
      </w:r>
      <w:r w:rsidRPr="63A5EB9E" w:rsidR="00684396">
        <w:rPr>
          <w:i w:val="1"/>
          <w:iCs w:val="1"/>
          <w:sz w:val="20"/>
          <w:szCs w:val="20"/>
        </w:rPr>
        <w:t>carefully review</w:t>
      </w:r>
      <w:r w:rsidRPr="63A5EB9E" w:rsidR="002773A3">
        <w:rPr>
          <w:i w:val="1"/>
          <w:iCs w:val="1"/>
          <w:sz w:val="20"/>
          <w:szCs w:val="20"/>
        </w:rPr>
        <w:t>ed to</w:t>
      </w:r>
      <w:bookmarkStart w:name="_GoBack" w:id="0"/>
      <w:bookmarkEnd w:id="0"/>
      <w:r w:rsidRPr="63A5EB9E" w:rsidR="00684396">
        <w:rPr>
          <w:i w:val="1"/>
          <w:iCs w:val="1"/>
          <w:sz w:val="20"/>
          <w:szCs w:val="20"/>
        </w:rPr>
        <w:t xml:space="preserve"> include </w:t>
      </w:r>
      <w:r w:rsidRPr="63A5EB9E" w:rsidR="00082FA2">
        <w:rPr>
          <w:i w:val="1"/>
          <w:iCs w:val="1"/>
          <w:sz w:val="20"/>
          <w:szCs w:val="20"/>
        </w:rPr>
        <w:t xml:space="preserve">or </w:t>
      </w:r>
      <w:r w:rsidRPr="63A5EB9E" w:rsidR="00082FA2">
        <w:rPr>
          <w:i w:val="1"/>
          <w:iCs w:val="1"/>
          <w:sz w:val="20"/>
          <w:szCs w:val="20"/>
        </w:rPr>
        <w:t>delete</w:t>
      </w:r>
      <w:r w:rsidRPr="63A5EB9E" w:rsidR="00082FA2">
        <w:rPr>
          <w:i w:val="1"/>
          <w:iCs w:val="1"/>
          <w:sz w:val="20"/>
          <w:szCs w:val="20"/>
        </w:rPr>
        <w:t xml:space="preserve"> </w:t>
      </w:r>
      <w:r w:rsidRPr="63A5EB9E" w:rsidR="00421E7F">
        <w:rPr>
          <w:i w:val="1"/>
          <w:iCs w:val="1"/>
          <w:sz w:val="20"/>
          <w:szCs w:val="20"/>
        </w:rPr>
        <w:t>termination rationale</w:t>
      </w:r>
      <w:r w:rsidRPr="63A5EB9E" w:rsidR="00082FA2">
        <w:rPr>
          <w:i w:val="1"/>
          <w:iCs w:val="1"/>
          <w:sz w:val="20"/>
          <w:szCs w:val="20"/>
        </w:rPr>
        <w:t xml:space="preserve"> relevant to individual situations</w:t>
      </w:r>
      <w:r w:rsidRPr="63A5EB9E" w:rsidR="004B54EF">
        <w:rPr>
          <w:i w:val="1"/>
          <w:iCs w:val="1"/>
          <w:sz w:val="20"/>
          <w:szCs w:val="20"/>
        </w:rPr>
        <w:t xml:space="preserve">. For more information on </w:t>
      </w:r>
      <w:r w:rsidRPr="63A5EB9E" w:rsidR="00054142">
        <w:rPr>
          <w:i w:val="1"/>
          <w:iCs w:val="1"/>
          <w:sz w:val="20"/>
          <w:szCs w:val="20"/>
        </w:rPr>
        <w:t>employee</w:t>
      </w:r>
      <w:del w:author="Hannah Gillard" w:date="2023-12-10T19:40:15.19Z" w:id="932378086">
        <w:r w:rsidRPr="63A5EB9E" w:rsidDel="00054142">
          <w:rPr>
            <w:i w:val="1"/>
            <w:iCs w:val="1"/>
            <w:sz w:val="20"/>
            <w:szCs w:val="20"/>
          </w:rPr>
          <w:delText>’s</w:delText>
        </w:r>
      </w:del>
      <w:r w:rsidRPr="63A5EB9E" w:rsidR="004B54EF">
        <w:rPr>
          <w:i w:val="1"/>
          <w:iCs w:val="1"/>
          <w:sz w:val="20"/>
          <w:szCs w:val="20"/>
        </w:rPr>
        <w:t xml:space="preserve"> warnings, unsuccessful probation, termination for serious misconduct</w:t>
      </w:r>
      <w:r w:rsidRPr="63A5EB9E" w:rsidR="002226A4">
        <w:rPr>
          <w:i w:val="1"/>
          <w:iCs w:val="1"/>
          <w:sz w:val="20"/>
          <w:szCs w:val="20"/>
        </w:rPr>
        <w:t xml:space="preserve"> and </w:t>
      </w:r>
      <w:r w:rsidRPr="63A5EB9E" w:rsidR="004B54EF">
        <w:rPr>
          <w:i w:val="1"/>
          <w:iCs w:val="1"/>
          <w:sz w:val="20"/>
          <w:szCs w:val="20"/>
        </w:rPr>
        <w:t xml:space="preserve">redundancy </w:t>
      </w:r>
      <w:r w:rsidRPr="63A5EB9E" w:rsidR="002226A4">
        <w:rPr>
          <w:i w:val="1"/>
          <w:iCs w:val="1"/>
          <w:sz w:val="20"/>
          <w:szCs w:val="20"/>
        </w:rPr>
        <w:t>letters</w:t>
      </w:r>
      <w:ins w:author="Hannah Gillard" w:date="2023-12-10T19:40:23.596Z" w:id="901290214">
        <w:r w:rsidRPr="63A5EB9E" w:rsidR="05F4CA44">
          <w:rPr>
            <w:i w:val="1"/>
            <w:iCs w:val="1"/>
            <w:sz w:val="20"/>
            <w:szCs w:val="20"/>
          </w:rPr>
          <w:t xml:space="preserve">, </w:t>
        </w:r>
      </w:ins>
      <w:del w:author="Hannah Gillard" w:date="2023-12-10T19:40:23.077Z" w:id="835980086">
        <w:r w:rsidRPr="63A5EB9E" w:rsidDel="002226A4">
          <w:rPr>
            <w:i w:val="1"/>
            <w:iCs w:val="1"/>
            <w:sz w:val="20"/>
            <w:szCs w:val="20"/>
          </w:rPr>
          <w:delText xml:space="preserve"> </w:delText>
        </w:r>
      </w:del>
      <w:r w:rsidRPr="63A5EB9E" w:rsidR="004B54EF">
        <w:rPr>
          <w:i w:val="1"/>
          <w:iCs w:val="1"/>
          <w:sz w:val="20"/>
          <w:szCs w:val="20"/>
        </w:rPr>
        <w:t>refer to the</w:t>
      </w:r>
      <w:r w:rsidRPr="63A5EB9E" w:rsidR="00054142">
        <w:rPr>
          <w:i w:val="1"/>
          <w:iCs w:val="1"/>
          <w:sz w:val="20"/>
          <w:szCs w:val="20"/>
        </w:rPr>
        <w:t xml:space="preserve"> </w:t>
      </w:r>
      <w:r w:rsidRPr="63A5EB9E" w:rsidR="00054142">
        <w:rPr>
          <w:i w:val="1"/>
          <w:iCs w:val="1"/>
          <w:sz w:val="20"/>
          <w:szCs w:val="20"/>
        </w:rPr>
        <w:t>Fairwork</w:t>
      </w:r>
      <w:r w:rsidRPr="63A5EB9E" w:rsidR="00054142">
        <w:rPr>
          <w:i w:val="1"/>
          <w:iCs w:val="1"/>
          <w:sz w:val="20"/>
          <w:szCs w:val="20"/>
        </w:rPr>
        <w:t xml:space="preserve"> M</w:t>
      </w:r>
      <w:r w:rsidRPr="63A5EB9E" w:rsidR="00D70FB1">
        <w:rPr>
          <w:i w:val="1"/>
          <w:iCs w:val="1"/>
          <w:sz w:val="20"/>
          <w:szCs w:val="20"/>
        </w:rPr>
        <w:t>anaging and Ending E</w:t>
      </w:r>
      <w:r w:rsidRPr="63A5EB9E" w:rsidR="00054142">
        <w:rPr>
          <w:i w:val="1"/>
          <w:iCs w:val="1"/>
          <w:sz w:val="20"/>
          <w:szCs w:val="20"/>
        </w:rPr>
        <w:t xml:space="preserve">mployment </w:t>
      </w:r>
      <w:r w:rsidRPr="63A5EB9E" w:rsidR="00D70FB1">
        <w:rPr>
          <w:i w:val="1"/>
          <w:iCs w:val="1"/>
          <w:sz w:val="20"/>
          <w:szCs w:val="20"/>
        </w:rPr>
        <w:t>T</w:t>
      </w:r>
      <w:r w:rsidRPr="63A5EB9E" w:rsidR="00054142">
        <w:rPr>
          <w:i w:val="1"/>
          <w:iCs w:val="1"/>
          <w:sz w:val="20"/>
          <w:szCs w:val="20"/>
        </w:rPr>
        <w:t>emplates</w:t>
      </w:r>
      <w:r w:rsidRPr="63A5EB9E" w:rsidR="00D70FB1">
        <w:rPr>
          <w:i w:val="1"/>
          <w:iCs w:val="1"/>
          <w:sz w:val="20"/>
          <w:szCs w:val="20"/>
        </w:rPr>
        <w:t xml:space="preserve"> Resource</w:t>
      </w:r>
      <w:r w:rsidRPr="63A5EB9E" w:rsidR="00054142">
        <w:rPr>
          <w:i w:val="1"/>
          <w:iCs w:val="1"/>
          <w:sz w:val="20"/>
          <w:szCs w:val="20"/>
        </w:rPr>
        <w:t>.</w:t>
      </w:r>
    </w:p>
    <w:p xmlns:wp14="http://schemas.microsoft.com/office/word/2010/wordml" w:rsidR="00054142" w:rsidP="00684396" w:rsidRDefault="00054142" w14:paraId="5DAB6C7B" wp14:textId="77777777">
      <w:pPr>
        <w:pBdr>
          <w:top w:val="single" w:color="auto" w:sz="2" w:space="1"/>
          <w:left w:val="single" w:color="auto" w:sz="2" w:space="0"/>
          <w:bottom w:val="single" w:color="auto" w:sz="2" w:space="1"/>
          <w:right w:val="single" w:color="auto" w:sz="2" w:space="4"/>
        </w:pBdr>
        <w:shd w:val="clear" w:color="auto" w:fill="F3F3F3"/>
        <w:rPr>
          <w:i/>
          <w:sz w:val="20"/>
        </w:rPr>
      </w:pPr>
    </w:p>
    <w:p xmlns:wp14="http://schemas.microsoft.com/office/word/2010/wordml" w:rsidR="002226A4" w:rsidP="00684396" w:rsidRDefault="00054142" w14:paraId="616D2001" wp14:textId="77777777">
      <w:pPr>
        <w:pBdr>
          <w:top w:val="single" w:color="auto" w:sz="2" w:space="1"/>
          <w:left w:val="single" w:color="auto" w:sz="2" w:space="0"/>
          <w:bottom w:val="single" w:color="auto" w:sz="2" w:space="1"/>
          <w:right w:val="single" w:color="auto" w:sz="2" w:space="4"/>
        </w:pBdr>
        <w:shd w:val="clear" w:color="auto" w:fill="F3F3F3"/>
        <w:rPr>
          <w:i/>
          <w:sz w:val="20"/>
        </w:rPr>
      </w:pPr>
      <w:r>
        <w:rPr>
          <w:i/>
          <w:sz w:val="20"/>
        </w:rPr>
        <w:t xml:space="preserve"> </w:t>
      </w:r>
      <w:hyperlink w:history="1" r:id="rId9">
        <w:r w:rsidRPr="00AA77BA" w:rsidR="002226A4">
          <w:rPr>
            <w:rStyle w:val="Hyperlink"/>
            <w:i/>
            <w:sz w:val="20"/>
          </w:rPr>
          <w:t>http://www.fairwork.gov.au/resources/templates/Pages/Managing-and-ending-employment.aspx</w:t>
        </w:r>
      </w:hyperlink>
    </w:p>
    <w:p xmlns:wp14="http://schemas.microsoft.com/office/word/2010/wordml" w:rsidRPr="00684396" w:rsidR="00684396" w:rsidP="00684396" w:rsidRDefault="00684396" w14:paraId="29D6B04F" wp14:textId="77777777">
      <w:pPr>
        <w:pBdr>
          <w:top w:val="single" w:color="auto" w:sz="2" w:space="1"/>
          <w:left w:val="single" w:color="auto" w:sz="2" w:space="0"/>
          <w:bottom w:val="single" w:color="auto" w:sz="2" w:space="1"/>
          <w:right w:val="single" w:color="auto" w:sz="2" w:space="4"/>
        </w:pBdr>
        <w:shd w:val="clear" w:color="auto" w:fill="F3F3F3"/>
        <w:rPr>
          <w:i/>
          <w:sz w:val="20"/>
        </w:rPr>
      </w:pPr>
      <w:r w:rsidRPr="00684396">
        <w:rPr>
          <w:i/>
          <w:sz w:val="20"/>
        </w:rPr>
        <w:t xml:space="preserve"> </w:t>
      </w:r>
    </w:p>
    <w:p xmlns:wp14="http://schemas.microsoft.com/office/word/2010/wordml" w:rsidRPr="00684396" w:rsidR="00684396" w:rsidP="63A5EB9E" w:rsidRDefault="00684396" w14:paraId="7BAB92C4" wp14:textId="1393EB1C">
      <w:pPr>
        <w:pBdr>
          <w:top w:val="single" w:color="FF000000" w:sz="2" w:space="1"/>
          <w:left w:val="single" w:color="FF000000" w:sz="2" w:space="0"/>
          <w:bottom w:val="single" w:color="FF000000" w:sz="2" w:space="1"/>
          <w:right w:val="single" w:color="FF000000" w:sz="2" w:space="4"/>
        </w:pBdr>
        <w:shd w:val="clear" w:color="auto" w:fill="F3F3F3"/>
        <w:rPr>
          <w:i w:val="1"/>
          <w:iCs w:val="1"/>
          <w:sz w:val="20"/>
          <w:szCs w:val="20"/>
        </w:rPr>
      </w:pPr>
      <w:r w:rsidRPr="63A5EB9E" w:rsidR="00684396">
        <w:rPr>
          <w:i w:val="1"/>
          <w:iCs w:val="1"/>
          <w:sz w:val="20"/>
          <w:szCs w:val="20"/>
        </w:rPr>
        <w:t xml:space="preserve">*Please </w:t>
      </w:r>
      <w:r w:rsidRPr="63A5EB9E" w:rsidR="00684396">
        <w:rPr>
          <w:i w:val="1"/>
          <w:iCs w:val="1"/>
          <w:sz w:val="20"/>
          <w:szCs w:val="20"/>
        </w:rPr>
        <w:t>delete</w:t>
      </w:r>
      <w:r w:rsidRPr="63A5EB9E" w:rsidR="00684396">
        <w:rPr>
          <w:i w:val="1"/>
          <w:iCs w:val="1"/>
          <w:sz w:val="20"/>
          <w:szCs w:val="20"/>
        </w:rPr>
        <w:t xml:space="preserve"> note </w:t>
      </w:r>
      <w:r w:rsidRPr="63A5EB9E" w:rsidR="00840E7C">
        <w:rPr>
          <w:i w:val="1"/>
          <w:iCs w:val="1"/>
          <w:sz w:val="20"/>
          <w:szCs w:val="20"/>
        </w:rPr>
        <w:t xml:space="preserve">before </w:t>
      </w:r>
      <w:r w:rsidRPr="63A5EB9E" w:rsidR="00840E7C">
        <w:rPr>
          <w:i w:val="1"/>
          <w:iCs w:val="1"/>
          <w:sz w:val="20"/>
          <w:szCs w:val="20"/>
        </w:rPr>
        <w:t>finalising</w:t>
      </w:r>
      <w:r w:rsidRPr="63A5EB9E" w:rsidR="00840E7C">
        <w:rPr>
          <w:i w:val="1"/>
          <w:iCs w:val="1"/>
          <w:sz w:val="20"/>
          <w:szCs w:val="20"/>
        </w:rPr>
        <w:t xml:space="preserve"> this document</w:t>
      </w:r>
      <w:ins w:author="Hannah Gillard" w:date="2023-12-10T19:43:16.616Z" w:id="528187733">
        <w:r w:rsidRPr="63A5EB9E" w:rsidR="5840834D">
          <w:rPr>
            <w:i w:val="1"/>
            <w:iCs w:val="1"/>
            <w:sz w:val="20"/>
            <w:szCs w:val="20"/>
          </w:rPr>
          <w:t xml:space="preserve">, </w:t>
        </w:r>
      </w:ins>
      <w:del w:author="Hannah Gillard" w:date="2023-12-10T19:43:16.393Z" w:id="222091421">
        <w:r w:rsidRPr="63A5EB9E" w:rsidDel="00840E7C">
          <w:rPr>
            <w:i w:val="1"/>
            <w:iCs w:val="1"/>
            <w:sz w:val="20"/>
            <w:szCs w:val="20"/>
          </w:rPr>
          <w:delText xml:space="preserve"> </w:delText>
        </w:r>
      </w:del>
      <w:r w:rsidRPr="63A5EB9E" w:rsidR="00840E7C">
        <w:rPr>
          <w:i w:val="1"/>
          <w:iCs w:val="1"/>
          <w:sz w:val="20"/>
          <w:szCs w:val="20"/>
        </w:rPr>
        <w:t xml:space="preserve">and </w:t>
      </w:r>
      <w:r w:rsidRPr="63A5EB9E" w:rsidR="002226A4">
        <w:rPr>
          <w:i w:val="1"/>
          <w:iCs w:val="1"/>
          <w:sz w:val="20"/>
          <w:szCs w:val="20"/>
        </w:rPr>
        <w:t>print</w:t>
      </w:r>
      <w:r w:rsidRPr="63A5EB9E" w:rsidR="002226A4">
        <w:rPr>
          <w:i w:val="1"/>
          <w:iCs w:val="1"/>
          <w:sz w:val="20"/>
          <w:szCs w:val="20"/>
        </w:rPr>
        <w:t xml:space="preserve"> on your business letterhead</w:t>
      </w:r>
      <w:r w:rsidRPr="63A5EB9E" w:rsidR="00840E7C">
        <w:rPr>
          <w:i w:val="1"/>
          <w:iCs w:val="1"/>
          <w:sz w:val="20"/>
          <w:szCs w:val="20"/>
        </w:rPr>
        <w:t>.</w:t>
      </w:r>
    </w:p>
    <w:p xmlns:wp14="http://schemas.microsoft.com/office/word/2010/wordml" w:rsidRPr="00684396" w:rsidR="00684396" w:rsidP="00684396" w:rsidRDefault="00684396" w14:paraId="02EB378F" wp14:textId="77777777"/>
    <w:p xmlns:wp14="http://schemas.microsoft.com/office/word/2010/wordml" w:rsidR="006E2E69" w:rsidP="00E63952" w:rsidRDefault="006E2E69" w14:paraId="6A05A809" wp14:textId="77777777"/>
    <w:p xmlns:wp14="http://schemas.microsoft.com/office/word/2010/wordml" w:rsidR="005061CD" w:rsidP="00563A00" w:rsidRDefault="005061CD" w14:paraId="41E4D4EA" wp14:textId="77777777">
      <w:pPr>
        <w:jc w:val="left"/>
        <w:rPr>
          <w:b/>
        </w:rPr>
      </w:pPr>
      <w:r w:rsidRPr="003027F6">
        <w:rPr>
          <w:b/>
        </w:rPr>
        <w:t>Private and confidential</w:t>
      </w:r>
    </w:p>
    <w:p xmlns:wp14="http://schemas.microsoft.com/office/word/2010/wordml" w:rsidR="003027F6" w:rsidP="00E74378" w:rsidRDefault="003027F6" w14:paraId="5A39BBE3" wp14:textId="77777777">
      <w:pPr>
        <w:rPr>
          <w:b/>
        </w:rPr>
      </w:pPr>
    </w:p>
    <w:p xmlns:wp14="http://schemas.microsoft.com/office/word/2010/wordml" w:rsidRPr="003027F6" w:rsidR="003027F6" w:rsidP="00E74378" w:rsidRDefault="003027F6" w14:paraId="5C107F22" wp14:textId="77777777">
      <w:r>
        <w:rPr>
          <w:b/>
        </w:rPr>
        <w:t>[Insert date]</w:t>
      </w:r>
    </w:p>
    <w:p xmlns:wp14="http://schemas.microsoft.com/office/word/2010/wordml" w:rsidRPr="003027F6" w:rsidR="00E74378" w:rsidP="00E74378" w:rsidRDefault="00421E7F" w14:paraId="5BAEF7A1" wp14:textId="77777777">
      <w:pPr>
        <w:rPr>
          <w:b/>
        </w:rPr>
      </w:pPr>
      <w:r w:rsidRPr="003027F6">
        <w:t>Dear</w:t>
      </w:r>
      <w:r w:rsidRPr="003027F6">
        <w:rPr>
          <w:b/>
        </w:rPr>
        <w:t xml:space="preserve"> [insert employee</w:t>
      </w:r>
      <w:r w:rsidR="003027F6">
        <w:rPr>
          <w:b/>
        </w:rPr>
        <w:t>’s full</w:t>
      </w:r>
      <w:r w:rsidRPr="003027F6">
        <w:rPr>
          <w:b/>
        </w:rPr>
        <w:t xml:space="preserve"> name]</w:t>
      </w:r>
      <w:r w:rsidRPr="003027F6" w:rsidR="00E74378">
        <w:rPr>
          <w:b/>
        </w:rPr>
        <w:t>,</w:t>
      </w:r>
    </w:p>
    <w:p xmlns:wp14="http://schemas.microsoft.com/office/word/2010/wordml" w:rsidRPr="003027F6" w:rsidR="00A149BA" w:rsidP="00A149BA" w:rsidRDefault="003027F6" w14:paraId="7087905B" wp14:textId="77777777">
      <w:pPr>
        <w:rPr>
          <w:b/>
        </w:rPr>
      </w:pPr>
      <w:r w:rsidRPr="003027F6">
        <w:rPr>
          <w:b/>
        </w:rPr>
        <w:t>[</w:t>
      </w:r>
      <w:r w:rsidRPr="003027F6" w:rsidR="00A149BA">
        <w:rPr>
          <w:b/>
        </w:rPr>
        <w:t>Insert</w:t>
      </w:r>
      <w:r w:rsidRPr="003027F6">
        <w:rPr>
          <w:b/>
        </w:rPr>
        <w:t xml:space="preserve"> employee’s residential address]</w:t>
      </w:r>
    </w:p>
    <w:p xmlns:wp14="http://schemas.microsoft.com/office/word/2010/wordml" w:rsidR="00A149BA" w:rsidP="00A149BA" w:rsidRDefault="00A149BA" w14:paraId="41C8F396" wp14:textId="77777777"/>
    <w:p xmlns:wp14="http://schemas.microsoft.com/office/word/2010/wordml" w:rsidR="00A149BA" w:rsidP="00A149BA" w:rsidRDefault="003027F6" w14:paraId="50DD66FD" wp14:textId="77777777">
      <w:pPr>
        <w:rPr>
          <w:b/>
        </w:rPr>
      </w:pPr>
      <w:r>
        <w:t xml:space="preserve">Dear </w:t>
      </w:r>
      <w:r w:rsidRPr="003027F6">
        <w:rPr>
          <w:b/>
        </w:rPr>
        <w:t xml:space="preserve">[insert </w:t>
      </w:r>
      <w:r>
        <w:rPr>
          <w:b/>
        </w:rPr>
        <w:t xml:space="preserve">employee </w:t>
      </w:r>
      <w:r w:rsidRPr="003027F6">
        <w:rPr>
          <w:b/>
        </w:rPr>
        <w:t>name]</w:t>
      </w:r>
      <w:r>
        <w:rPr>
          <w:b/>
        </w:rPr>
        <w:t>,</w:t>
      </w:r>
    </w:p>
    <w:p xmlns:wp14="http://schemas.microsoft.com/office/word/2010/wordml" w:rsidRPr="00563A00" w:rsidR="003027F6" w:rsidP="00A149BA" w:rsidRDefault="003027F6" w14:paraId="72A3D3EC" wp14:textId="77777777">
      <w:pPr>
        <w:rPr>
          <w:b/>
        </w:rPr>
      </w:pPr>
    </w:p>
    <w:p xmlns:wp14="http://schemas.microsoft.com/office/word/2010/wordml" w:rsidRPr="00563A00" w:rsidR="00A149BA" w:rsidP="00563A00" w:rsidRDefault="00A149BA" w14:paraId="3283F21B" wp14:textId="77777777">
      <w:pPr>
        <w:jc w:val="center"/>
        <w:rPr>
          <w:b/>
        </w:rPr>
      </w:pPr>
      <w:r w:rsidRPr="00563A00">
        <w:rPr>
          <w:b/>
        </w:rPr>
        <w:t>Termination of your employment</w:t>
      </w:r>
    </w:p>
    <w:p xmlns:wp14="http://schemas.microsoft.com/office/word/2010/wordml" w:rsidR="00563A00" w:rsidP="00A149BA" w:rsidRDefault="00563A00" w14:paraId="0D0B940D" wp14:textId="77777777"/>
    <w:p xmlns:wp14="http://schemas.microsoft.com/office/word/2010/wordml" w:rsidR="00A149BA" w:rsidP="00A149BA" w:rsidRDefault="00A149BA" w14:paraId="71D35C45" wp14:textId="0F216623">
      <w:pPr>
        <w:rPr/>
      </w:pPr>
      <w:r w:rsidR="00A149BA">
        <w:rPr/>
        <w:t xml:space="preserve">I am writing to you about the termination of your employment with </w:t>
      </w:r>
      <w:r w:rsidRPr="63A5EB9E" w:rsidR="00563A00">
        <w:rPr>
          <w:b w:val="1"/>
          <w:bCs w:val="1"/>
        </w:rPr>
        <w:t xml:space="preserve">[insert </w:t>
      </w:r>
      <w:r w:rsidRPr="63A5EB9E" w:rsidR="00563A00">
        <w:rPr>
          <w:b w:val="1"/>
          <w:bCs w:val="1"/>
        </w:rPr>
        <w:t>organisation</w:t>
      </w:r>
      <w:r w:rsidRPr="63A5EB9E" w:rsidR="00563A00">
        <w:rPr>
          <w:b w:val="1"/>
          <w:bCs w:val="1"/>
        </w:rPr>
        <w:t xml:space="preserve"> name]</w:t>
      </w:r>
      <w:ins w:author="Hannah Gillard" w:date="2023-12-10T19:43:31.092Z" w:id="1014809466">
        <w:r w:rsidRPr="63A5EB9E" w:rsidR="6F512A3E">
          <w:rPr>
            <w:b w:val="1"/>
            <w:bCs w:val="1"/>
          </w:rPr>
          <w:t xml:space="preserve">. </w:t>
        </w:r>
      </w:ins>
      <w:del w:author="Hannah Gillard" w:date="2023-12-10T19:43:30.634Z" w:id="1838156824">
        <w:r w:rsidDel="00563A00">
          <w:delText xml:space="preserve"> </w:delText>
        </w:r>
      </w:del>
    </w:p>
    <w:p xmlns:wp14="http://schemas.microsoft.com/office/word/2010/wordml" w:rsidR="00563A00" w:rsidP="00A149BA" w:rsidRDefault="00A149BA" w14:paraId="0E27B00A" wp14:textId="77777777">
      <w:r>
        <w:tab/>
      </w:r>
    </w:p>
    <w:p xmlns:wp14="http://schemas.microsoft.com/office/word/2010/wordml" w:rsidR="00A149BA" w:rsidP="00A149BA" w:rsidRDefault="00082FA2" w14:paraId="126891BA" wp14:textId="77777777">
      <w:pPr>
        <w:rPr>
          <w:b/>
        </w:rPr>
      </w:pPr>
      <w:r>
        <w:t xml:space="preserve">On </w:t>
      </w:r>
      <w:r w:rsidRPr="00082FA2">
        <w:rPr>
          <w:b/>
        </w:rPr>
        <w:t>[insert date]</w:t>
      </w:r>
      <w:r>
        <w:t xml:space="preserve"> you met with </w:t>
      </w:r>
      <w:r w:rsidRPr="00082FA2">
        <w:rPr>
          <w:b/>
        </w:rPr>
        <w:t>[</w:t>
      </w:r>
      <w:r w:rsidRPr="00082FA2" w:rsidR="00A149BA">
        <w:rPr>
          <w:b/>
        </w:rPr>
        <w:t>inser</w:t>
      </w:r>
      <w:r w:rsidR="00622668">
        <w:rPr>
          <w:b/>
        </w:rPr>
        <w:t xml:space="preserve">t name </w:t>
      </w:r>
      <w:r w:rsidRPr="00082FA2">
        <w:rPr>
          <w:b/>
        </w:rPr>
        <w:t>meeting</w:t>
      </w:r>
      <w:r w:rsidR="00622668">
        <w:rPr>
          <w:b/>
        </w:rPr>
        <w:t xml:space="preserve"> participants</w:t>
      </w:r>
      <w:r w:rsidRPr="00082FA2">
        <w:rPr>
          <w:b/>
        </w:rPr>
        <w:t>]</w:t>
      </w:r>
      <w:r w:rsidRPr="00082FA2" w:rsidR="00A149BA">
        <w:rPr>
          <w:b/>
        </w:rPr>
        <w:t>.</w:t>
      </w:r>
      <w:r w:rsidR="00A149BA">
        <w:t xml:space="preserve"> In that </w:t>
      </w:r>
      <w:r w:rsidR="007509DF">
        <w:t xml:space="preserve">meeting, you were advised that </w:t>
      </w:r>
      <w:r w:rsidRPr="007509DF" w:rsidR="007509DF">
        <w:rPr>
          <w:b/>
        </w:rPr>
        <w:t>[</w:t>
      </w:r>
      <w:r w:rsidRPr="007509DF" w:rsidR="00A149BA">
        <w:rPr>
          <w:b/>
        </w:rPr>
        <w:t>insert advice given to employee regarding improvement of performance or conduct, for example any deadlines for improvement, new targets set</w:t>
      </w:r>
      <w:r w:rsidRPr="007509DF" w:rsidR="007509DF">
        <w:rPr>
          <w:b/>
        </w:rPr>
        <w:t>, etc]</w:t>
      </w:r>
      <w:r w:rsidRPr="007509DF" w:rsidR="00A149BA">
        <w:rPr>
          <w:b/>
        </w:rPr>
        <w:t>.</w:t>
      </w:r>
      <w:r w:rsidR="007509DF">
        <w:t xml:space="preserve"> You were issued with a formal</w:t>
      </w:r>
      <w:r w:rsidR="00B75C5B">
        <w:t xml:space="preserve"> first warning </w:t>
      </w:r>
      <w:r w:rsidR="007509DF">
        <w:t xml:space="preserve">letter on </w:t>
      </w:r>
      <w:r w:rsidRPr="007509DF" w:rsidR="007509DF">
        <w:rPr>
          <w:b/>
        </w:rPr>
        <w:t>[insert date]</w:t>
      </w:r>
      <w:r w:rsidRPr="007509DF" w:rsidR="00A149BA">
        <w:rPr>
          <w:b/>
        </w:rPr>
        <w:t>.</w:t>
      </w:r>
    </w:p>
    <w:p xmlns:wp14="http://schemas.microsoft.com/office/word/2010/wordml" w:rsidR="007509DF" w:rsidP="00A149BA" w:rsidRDefault="007509DF" w14:paraId="60061E4C" wp14:textId="77777777"/>
    <w:p xmlns:wp14="http://schemas.microsoft.com/office/word/2010/wordml" w:rsidR="00A149BA" w:rsidP="00A149BA" w:rsidRDefault="00622668" w14:paraId="75D927AB" wp14:textId="77777777">
      <w:r>
        <w:t xml:space="preserve">On </w:t>
      </w:r>
      <w:r w:rsidRPr="00622668">
        <w:rPr>
          <w:b/>
        </w:rPr>
        <w:t>[insert date]</w:t>
      </w:r>
      <w:r w:rsidR="00A149BA">
        <w:t xml:space="preserve"> you had a second </w:t>
      </w:r>
      <w:r>
        <w:t xml:space="preserve">meeting with </w:t>
      </w:r>
      <w:r w:rsidRPr="00622668">
        <w:rPr>
          <w:b/>
        </w:rPr>
        <w:t>[</w:t>
      </w:r>
      <w:r w:rsidRPr="00622668" w:rsidR="00A149BA">
        <w:rPr>
          <w:b/>
        </w:rPr>
        <w:t>insert names</w:t>
      </w:r>
      <w:r w:rsidRPr="00622668">
        <w:rPr>
          <w:b/>
        </w:rPr>
        <w:t xml:space="preserve"> meeting participants]</w:t>
      </w:r>
      <w:r>
        <w:t xml:space="preserve"> </w:t>
      </w:r>
      <w:r w:rsidR="00A149BA">
        <w:t>and you were advised</w:t>
      </w:r>
      <w:r>
        <w:t xml:space="preserve"> that your </w:t>
      </w:r>
      <w:r w:rsidRPr="00622668">
        <w:rPr>
          <w:b/>
        </w:rPr>
        <w:t>[performance/conduct]</w:t>
      </w:r>
      <w:r w:rsidR="00A149BA">
        <w:t xml:space="preserve"> had not improved to the level required.</w:t>
      </w:r>
      <w:r w:rsidR="00FB32A6">
        <w:t xml:space="preserve"> You were issued with a second warning letter on </w:t>
      </w:r>
      <w:r w:rsidRPr="00FB32A6" w:rsidR="00FB32A6">
        <w:rPr>
          <w:b/>
        </w:rPr>
        <w:t>[insert date]</w:t>
      </w:r>
      <w:r w:rsidRPr="00FB32A6" w:rsidR="00A149BA">
        <w:rPr>
          <w:b/>
        </w:rPr>
        <w:t>.</w:t>
      </w:r>
    </w:p>
    <w:p xmlns:wp14="http://schemas.microsoft.com/office/word/2010/wordml" w:rsidR="00FB32A6" w:rsidP="00A149BA" w:rsidRDefault="00FB32A6" w14:paraId="44EAFD9C" wp14:textId="77777777"/>
    <w:p xmlns:wp14="http://schemas.microsoft.com/office/word/2010/wordml" w:rsidR="00A149BA" w:rsidP="00A149BA" w:rsidRDefault="00A149BA" w14:paraId="55B1D43F" wp14:textId="77777777">
      <w:pPr>
        <w:rPr/>
      </w:pPr>
      <w:r w:rsidR="00A149BA">
        <w:rPr/>
        <w:t xml:space="preserve">You also attended a meeting with </w:t>
      </w:r>
      <w:r w:rsidRPr="63A5EB9E" w:rsidR="008465A4">
        <w:rPr>
          <w:b w:val="1"/>
          <w:bCs w:val="1"/>
        </w:rPr>
        <w:t>[insert names meeting participants]</w:t>
      </w:r>
      <w:r w:rsidR="008465A4">
        <w:rPr/>
        <w:t xml:space="preserve"> on </w:t>
      </w:r>
      <w:r w:rsidRPr="63A5EB9E" w:rsidR="008465A4">
        <w:rPr>
          <w:b w:val="1"/>
          <w:bCs w:val="1"/>
        </w:rPr>
        <w:t>[insert date]</w:t>
      </w:r>
      <w:r w:rsidRPr="63A5EB9E" w:rsidR="00A149BA">
        <w:rPr>
          <w:b w:val="1"/>
          <w:bCs w:val="1"/>
        </w:rPr>
        <w:t>.</w:t>
      </w:r>
      <w:r w:rsidR="00A149BA">
        <w:rPr/>
        <w:t xml:space="preserve"> In that meeting you were issued with a final </w:t>
      </w:r>
      <w:r w:rsidR="008465A4">
        <w:rPr/>
        <w:t xml:space="preserve">warning </w:t>
      </w:r>
      <w:r w:rsidR="00A149BA">
        <w:rPr/>
        <w:t xml:space="preserve">letter. This letter </w:t>
      </w:r>
      <w:r w:rsidR="00A149BA">
        <w:rPr/>
        <w:t>indicated</w:t>
      </w:r>
      <w:r w:rsidR="00A149BA">
        <w:rPr/>
        <w:t xml:space="preserve"> that your employ</w:t>
      </w:r>
      <w:r w:rsidR="00B75C5B">
        <w:rPr/>
        <w:t xml:space="preserve">ment may be </w:t>
      </w:r>
      <w:r w:rsidR="00B75C5B">
        <w:rPr/>
        <w:t>terminated</w:t>
      </w:r>
      <w:r w:rsidR="00B75C5B">
        <w:rPr/>
        <w:t xml:space="preserve"> if your </w:t>
      </w:r>
      <w:r w:rsidRPr="63A5EB9E" w:rsidR="00B75C5B">
        <w:rPr>
          <w:b w:val="1"/>
          <w:bCs w:val="1"/>
          <w:rPrChange w:author="Hannah Gillard" w:date="2023-12-10T19:44:09.109Z" w:id="1013854209"/>
        </w:rPr>
        <w:t xml:space="preserve">[performance/conduct] </w:t>
      </w:r>
      <w:r w:rsidR="00B75C5B">
        <w:rPr/>
        <w:t xml:space="preserve">did not improve by </w:t>
      </w:r>
      <w:r w:rsidRPr="63A5EB9E" w:rsidR="00B75C5B">
        <w:rPr>
          <w:b w:val="1"/>
          <w:bCs w:val="1"/>
          <w:rPrChange w:author="Hannah Gillard" w:date="2023-12-10T19:44:13.222Z" w:id="1403135127"/>
        </w:rPr>
        <w:t>[</w:t>
      </w:r>
      <w:r w:rsidRPr="63A5EB9E" w:rsidR="00A149BA">
        <w:rPr>
          <w:b w:val="1"/>
          <w:bCs w:val="1"/>
          <w:rPrChange w:author="Hannah Gillard" w:date="2023-12-10T19:44:13.223Z" w:id="1236103286"/>
        </w:rPr>
        <w:t xml:space="preserve">insert </w:t>
      </w:r>
      <w:r w:rsidRPr="63A5EB9E" w:rsidR="00B75C5B">
        <w:rPr>
          <w:b w:val="1"/>
          <w:bCs w:val="1"/>
          <w:rPrChange w:author="Hannah Gillard" w:date="2023-12-10T19:44:13.223Z" w:id="1982325638"/>
        </w:rPr>
        <w:t>date]</w:t>
      </w:r>
      <w:r w:rsidRPr="63A5EB9E" w:rsidR="00A149BA">
        <w:rPr>
          <w:b w:val="1"/>
          <w:bCs w:val="1"/>
          <w:rPrChange w:author="Hannah Gillard" w:date="2023-12-10T19:44:13.224Z" w:id="1340970073"/>
        </w:rPr>
        <w:t>.</w:t>
      </w:r>
    </w:p>
    <w:p xmlns:wp14="http://schemas.microsoft.com/office/word/2010/wordml" w:rsidR="00B75C5B" w:rsidP="00A149BA" w:rsidRDefault="00B75C5B" w14:paraId="4B94D5A5" wp14:textId="77777777"/>
    <w:p xmlns:wp14="http://schemas.microsoft.com/office/word/2010/wordml" w:rsidR="00A149BA" w:rsidP="00A149BA" w:rsidRDefault="00B75C5B" w14:paraId="6DD3E66E" wp14:textId="77777777">
      <w:r w:rsidRPr="00B75C5B">
        <w:rPr>
          <w:b/>
        </w:rPr>
        <w:t>[Insert organisation name]</w:t>
      </w:r>
      <w:r>
        <w:t xml:space="preserve"> </w:t>
      </w:r>
      <w:r w:rsidR="00A149BA">
        <w:t>consider</w:t>
      </w:r>
      <w:r>
        <w:t xml:space="preserve">s that your </w:t>
      </w:r>
      <w:r w:rsidRPr="00B75C5B">
        <w:rPr>
          <w:b/>
        </w:rPr>
        <w:t>[performance/conduct]</w:t>
      </w:r>
      <w:r w:rsidR="00A149BA">
        <w:t xml:space="preserve"> is still unsatisfactory and have decided to terminate your employment for the following reasons:</w:t>
      </w:r>
    </w:p>
    <w:p xmlns:wp14="http://schemas.microsoft.com/office/word/2010/wordml" w:rsidRPr="001D0680" w:rsidR="00A149BA" w:rsidP="0012137C" w:rsidRDefault="00B75C5B" w14:paraId="31E3D01D" wp14:textId="77777777">
      <w:pPr>
        <w:pStyle w:val="ListParagraph"/>
        <w:numPr>
          <w:ilvl w:val="0"/>
          <w:numId w:val="8"/>
        </w:numPr>
        <w:rPr>
          <w:b/>
        </w:rPr>
      </w:pPr>
      <w:r w:rsidRPr="001D0680">
        <w:rPr>
          <w:b/>
        </w:rPr>
        <w:t>[</w:t>
      </w:r>
      <w:r w:rsidRPr="001D0680" w:rsidR="00A149BA">
        <w:rPr>
          <w:b/>
        </w:rPr>
        <w:t>Insert reasons rel</w:t>
      </w:r>
      <w:r w:rsidRPr="001D0680">
        <w:rPr>
          <w:b/>
        </w:rPr>
        <w:t>ating to performance or conduct]</w:t>
      </w:r>
    </w:p>
    <w:p xmlns:wp14="http://schemas.microsoft.com/office/word/2010/wordml" w:rsidRPr="001D0680" w:rsidR="00A149BA" w:rsidP="0012137C" w:rsidRDefault="00B75C5B" w14:paraId="0B051F5A" wp14:textId="77777777">
      <w:pPr>
        <w:pStyle w:val="ListParagraph"/>
        <w:numPr>
          <w:ilvl w:val="0"/>
          <w:numId w:val="8"/>
        </w:numPr>
        <w:rPr>
          <w:b/>
        </w:rPr>
      </w:pPr>
      <w:r w:rsidRPr="001D0680">
        <w:rPr>
          <w:b/>
        </w:rPr>
        <w:t>[I</w:t>
      </w:r>
      <w:r w:rsidRPr="001D0680" w:rsidR="00A149BA">
        <w:rPr>
          <w:b/>
        </w:rPr>
        <w:t>nsert reasons relating to performance or condu</w:t>
      </w:r>
      <w:r w:rsidRPr="001D0680">
        <w:rPr>
          <w:b/>
        </w:rPr>
        <w:t>ct]</w:t>
      </w:r>
    </w:p>
    <w:p xmlns:wp14="http://schemas.microsoft.com/office/word/2010/wordml" w:rsidRPr="001D0680" w:rsidR="003864E6" w:rsidP="003864E6" w:rsidRDefault="003864E6" w14:paraId="6A76F281" wp14:textId="77777777">
      <w:pPr>
        <w:pStyle w:val="ListParagraph"/>
        <w:numPr>
          <w:ilvl w:val="0"/>
          <w:numId w:val="8"/>
        </w:numPr>
        <w:rPr>
          <w:b/>
        </w:rPr>
      </w:pPr>
      <w:r w:rsidRPr="001D0680">
        <w:rPr>
          <w:b/>
        </w:rPr>
        <w:t>[Insert reasons relating to performance or conduct]</w:t>
      </w:r>
    </w:p>
    <w:p xmlns:wp14="http://schemas.microsoft.com/office/word/2010/wordml" w:rsidR="003864E6" w:rsidP="003864E6" w:rsidRDefault="003864E6" w14:paraId="3DEEC669" wp14:textId="77777777">
      <w:pPr>
        <w:pStyle w:val="ListParagraph"/>
        <w:ind w:left="360"/>
      </w:pPr>
    </w:p>
    <w:p xmlns:wp14="http://schemas.microsoft.com/office/word/2010/wordml" w:rsidR="0012137C" w:rsidP="0012137C" w:rsidRDefault="0012137C" w14:paraId="3656B9AB" wp14:textId="77777777"/>
    <w:p xmlns:wp14="http://schemas.microsoft.com/office/word/2010/wordml" w:rsidR="003864E6" w:rsidP="003864E6" w:rsidRDefault="003864E6" w14:paraId="45FB0818" wp14:textId="77777777">
      <w:pPr>
        <w:rPr>
          <w:b/>
        </w:rPr>
      </w:pPr>
    </w:p>
    <w:p xmlns:wp14="http://schemas.microsoft.com/office/word/2010/wordml" w:rsidR="003864E6" w:rsidP="009D6442" w:rsidRDefault="003864E6" w14:paraId="26D67D8B" wp14:textId="77777777">
      <w:pPr>
        <w:pBdr>
          <w:top w:val="single" w:color="auto" w:sz="2" w:space="1"/>
          <w:left w:val="single" w:color="auto" w:sz="2" w:space="0"/>
          <w:bottom w:val="single" w:color="auto" w:sz="2" w:space="1"/>
          <w:right w:val="single" w:color="auto" w:sz="2" w:space="4"/>
        </w:pBdr>
        <w:shd w:val="clear" w:color="auto" w:fill="F3F3F3"/>
        <w:rPr>
          <w:b/>
          <w:i/>
          <w:sz w:val="20"/>
        </w:rPr>
      </w:pPr>
      <w:r w:rsidRPr="00684396">
        <w:rPr>
          <w:rFonts w:ascii="Wingdings 2" w:hAnsi="Wingdings 2" w:eastAsia="Wingdings 2" w:cs="Wingdings 2"/>
          <w:b/>
          <w:i/>
          <w:sz w:val="20"/>
        </w:rPr>
        <w:t>#</w:t>
      </w:r>
      <w:r w:rsidRPr="00684396">
        <w:rPr>
          <w:b/>
          <w:i/>
          <w:sz w:val="20"/>
        </w:rPr>
        <w:t>Note*</w:t>
      </w:r>
    </w:p>
    <w:p xmlns:wp14="http://schemas.microsoft.com/office/word/2010/wordml" w:rsidRPr="009D6442" w:rsidR="009D6442" w:rsidP="63A5EB9E" w:rsidRDefault="009D6442" w14:paraId="76D323B1" wp14:textId="4DB09DD9">
      <w:pPr>
        <w:pBdr>
          <w:top w:val="single" w:color="FF000000" w:sz="2" w:space="1"/>
          <w:left w:val="single" w:color="FF000000" w:sz="2" w:space="0"/>
          <w:bottom w:val="single" w:color="FF000000" w:sz="2" w:space="1"/>
          <w:right w:val="single" w:color="FF000000" w:sz="2" w:space="4"/>
        </w:pBdr>
        <w:shd w:val="clear" w:color="auto" w:fill="F3F3F3"/>
        <w:rPr>
          <w:i w:val="1"/>
          <w:iCs w:val="1"/>
          <w:sz w:val="20"/>
          <w:szCs w:val="20"/>
        </w:rPr>
      </w:pPr>
      <w:r w:rsidRPr="63A5EB9E" w:rsidR="009D6442">
        <w:rPr>
          <w:i w:val="1"/>
          <w:iCs w:val="1"/>
          <w:sz w:val="20"/>
          <w:szCs w:val="20"/>
        </w:rPr>
        <w:t>Use the following</w:t>
      </w:r>
      <w:r w:rsidRPr="63A5EB9E" w:rsidR="009D6442">
        <w:rPr>
          <w:i w:val="1"/>
          <w:iCs w:val="1"/>
          <w:sz w:val="20"/>
          <w:szCs w:val="20"/>
        </w:rPr>
        <w:t xml:space="preserve"> paragraph if your </w:t>
      </w:r>
      <w:r w:rsidRPr="63A5EB9E" w:rsidR="009D6442">
        <w:rPr>
          <w:i w:val="1"/>
          <w:iCs w:val="1"/>
          <w:sz w:val="20"/>
          <w:szCs w:val="20"/>
        </w:rPr>
        <w:t>organisation</w:t>
      </w:r>
      <w:r w:rsidRPr="63A5EB9E" w:rsidR="009D6442">
        <w:rPr>
          <w:i w:val="1"/>
          <w:iCs w:val="1"/>
          <w:sz w:val="20"/>
          <w:szCs w:val="20"/>
        </w:rPr>
        <w:t xml:space="preserve"> </w:t>
      </w:r>
      <w:r w:rsidRPr="63A5EB9E" w:rsidR="009D6442">
        <w:rPr>
          <w:i w:val="1"/>
          <w:iCs w:val="1"/>
          <w:sz w:val="20"/>
          <w:szCs w:val="20"/>
        </w:rPr>
        <w:t>want</w:t>
      </w:r>
      <w:r w:rsidRPr="63A5EB9E" w:rsidR="009D6442">
        <w:rPr>
          <w:i w:val="1"/>
          <w:iCs w:val="1"/>
          <w:sz w:val="20"/>
          <w:szCs w:val="20"/>
        </w:rPr>
        <w:t xml:space="preserve"> the person to work </w:t>
      </w:r>
      <w:del w:author="Hannah Gillard" w:date="2023-12-10T19:44:28.304Z" w:id="2042757073">
        <w:r w:rsidRPr="63A5EB9E" w:rsidDel="009D6442">
          <w:rPr>
            <w:i w:val="1"/>
            <w:iCs w:val="1"/>
            <w:sz w:val="20"/>
            <w:szCs w:val="20"/>
          </w:rPr>
          <w:delText>his/her</w:delText>
        </w:r>
      </w:del>
      <w:ins w:author="Hannah Gillard" w:date="2023-12-10T19:44:28.56Z" w:id="1196309927">
        <w:r w:rsidRPr="63A5EB9E" w:rsidR="107ED21B">
          <w:rPr>
            <w:i w:val="1"/>
            <w:iCs w:val="1"/>
            <w:sz w:val="20"/>
            <w:szCs w:val="20"/>
          </w:rPr>
          <w:t>their</w:t>
        </w:r>
      </w:ins>
      <w:r w:rsidRPr="63A5EB9E" w:rsidR="009D6442">
        <w:rPr>
          <w:i w:val="1"/>
          <w:iCs w:val="1"/>
          <w:sz w:val="20"/>
          <w:szCs w:val="20"/>
        </w:rPr>
        <w:t xml:space="preserve"> notice period.</w:t>
      </w:r>
    </w:p>
    <w:p xmlns:wp14="http://schemas.microsoft.com/office/word/2010/wordml" w:rsidRPr="00684396" w:rsidR="003864E6" w:rsidP="003864E6" w:rsidRDefault="003864E6" w14:paraId="0A6959E7" wp14:textId="77777777">
      <w:pPr>
        <w:pBdr>
          <w:top w:val="single" w:color="auto" w:sz="2" w:space="1"/>
          <w:left w:val="single" w:color="auto" w:sz="2" w:space="0"/>
          <w:bottom w:val="single" w:color="auto" w:sz="2" w:space="1"/>
          <w:right w:val="single" w:color="auto" w:sz="2" w:space="4"/>
        </w:pBdr>
        <w:shd w:val="clear" w:color="auto" w:fill="F3F3F3"/>
        <w:rPr>
          <w:i/>
          <w:sz w:val="20"/>
        </w:rPr>
      </w:pPr>
      <w:r w:rsidRPr="00684396">
        <w:rPr>
          <w:i/>
          <w:sz w:val="20"/>
        </w:rPr>
        <w:t xml:space="preserve"> </w:t>
      </w:r>
    </w:p>
    <w:p xmlns:wp14="http://schemas.microsoft.com/office/word/2010/wordml" w:rsidRPr="00684396" w:rsidR="003864E6" w:rsidP="003864E6" w:rsidRDefault="003864E6" w14:paraId="094E5ECF" wp14:textId="77777777">
      <w:pPr>
        <w:pBdr>
          <w:top w:val="single" w:color="auto" w:sz="2" w:space="1"/>
          <w:left w:val="single" w:color="auto" w:sz="2" w:space="0"/>
          <w:bottom w:val="single" w:color="auto" w:sz="2" w:space="1"/>
          <w:right w:val="single" w:color="auto" w:sz="2" w:space="4"/>
        </w:pBdr>
        <w:shd w:val="clear" w:color="auto" w:fill="F3F3F3"/>
        <w:rPr>
          <w:i/>
          <w:sz w:val="20"/>
        </w:rPr>
      </w:pPr>
      <w:r w:rsidRPr="00684396">
        <w:rPr>
          <w:i/>
          <w:sz w:val="20"/>
        </w:rPr>
        <w:t xml:space="preserve">*Please delete note </w:t>
      </w:r>
      <w:r w:rsidR="009D6442">
        <w:rPr>
          <w:i/>
          <w:sz w:val="20"/>
        </w:rPr>
        <w:t>before finalising this document.</w:t>
      </w:r>
    </w:p>
    <w:p xmlns:wp14="http://schemas.microsoft.com/office/word/2010/wordml" w:rsidR="009D6442" w:rsidP="00A149BA" w:rsidRDefault="009D6442" w14:paraId="049F31CB" wp14:textId="77777777"/>
    <w:p xmlns:wp14="http://schemas.microsoft.com/office/word/2010/wordml" w:rsidR="00A149BA" w:rsidP="00A149BA" w:rsidRDefault="00A149BA" w14:paraId="62F599A6" wp14:textId="77777777">
      <w:r>
        <w:t xml:space="preserve">Based on your length of </w:t>
      </w:r>
      <w:r w:rsidR="009D6442">
        <w:t xml:space="preserve">service, your notice period is </w:t>
      </w:r>
      <w:r w:rsidRPr="009D6442" w:rsidR="009D6442">
        <w:rPr>
          <w:b/>
        </w:rPr>
        <w:t>[insert number of weeks]</w:t>
      </w:r>
      <w:r>
        <w:t xml:space="preserve"> weeks. Therefo</w:t>
      </w:r>
      <w:r w:rsidR="009D6442">
        <w:t xml:space="preserve">re your employment will end on </w:t>
      </w:r>
      <w:r w:rsidRPr="009D6442" w:rsidR="009D6442">
        <w:rPr>
          <w:b/>
        </w:rPr>
        <w:t>[</w:t>
      </w:r>
      <w:r w:rsidRPr="009D6442">
        <w:rPr>
          <w:b/>
        </w:rPr>
        <w:t>insert future date to cover all of the weeks you n</w:t>
      </w:r>
      <w:r w:rsidRPr="009D6442" w:rsidR="009D6442">
        <w:rPr>
          <w:b/>
        </w:rPr>
        <w:t>eed to give notice]</w:t>
      </w:r>
      <w:r w:rsidRPr="009D6442">
        <w:rPr>
          <w:b/>
        </w:rPr>
        <w:t>.</w:t>
      </w:r>
      <w:r>
        <w:t xml:space="preserve"> </w:t>
      </w:r>
    </w:p>
    <w:p xmlns:wp14="http://schemas.microsoft.com/office/word/2010/wordml" w:rsidR="00FF680E" w:rsidP="00A149BA" w:rsidRDefault="00FF680E" w14:paraId="53128261" wp14:textId="77777777"/>
    <w:p xmlns:wp14="http://schemas.microsoft.com/office/word/2010/wordml" w:rsidR="00FF680E" w:rsidP="00FF680E" w:rsidRDefault="00FF680E" w14:paraId="31EFC0F8" wp14:textId="77777777">
      <w:pPr>
        <w:pBdr>
          <w:top w:val="single" w:color="auto" w:sz="2" w:space="1"/>
          <w:left w:val="single" w:color="auto" w:sz="2" w:space="0"/>
          <w:bottom w:val="single" w:color="auto" w:sz="2" w:space="1"/>
          <w:right w:val="single" w:color="auto" w:sz="2" w:space="4"/>
        </w:pBdr>
        <w:shd w:val="clear" w:color="auto" w:fill="F3F3F3"/>
        <w:rPr>
          <w:b/>
          <w:i/>
          <w:sz w:val="20"/>
        </w:rPr>
      </w:pPr>
      <w:r w:rsidRPr="00684396">
        <w:rPr>
          <w:rFonts w:ascii="Wingdings 2" w:hAnsi="Wingdings 2" w:eastAsia="Wingdings 2" w:cs="Wingdings 2"/>
          <w:b/>
          <w:i/>
          <w:sz w:val="20"/>
        </w:rPr>
        <w:t>#</w:t>
      </w:r>
      <w:r w:rsidRPr="00684396">
        <w:rPr>
          <w:b/>
          <w:i/>
          <w:sz w:val="20"/>
        </w:rPr>
        <w:t>Note*</w:t>
      </w:r>
    </w:p>
    <w:p xmlns:wp14="http://schemas.microsoft.com/office/word/2010/wordml" w:rsidRPr="009D6442" w:rsidR="00FF680E" w:rsidP="00FF680E" w:rsidRDefault="00FF680E" w14:paraId="3E2DBEA5" wp14:textId="77777777">
      <w:pPr>
        <w:pBdr>
          <w:top w:val="single" w:color="auto" w:sz="2" w:space="1"/>
          <w:left w:val="single" w:color="auto" w:sz="2" w:space="0"/>
          <w:bottom w:val="single" w:color="auto" w:sz="2" w:space="1"/>
          <w:right w:val="single" w:color="auto" w:sz="2" w:space="4"/>
        </w:pBdr>
        <w:shd w:val="clear" w:color="auto" w:fill="F3F3F3"/>
        <w:rPr>
          <w:i/>
          <w:sz w:val="20"/>
        </w:rPr>
      </w:pPr>
      <w:r w:rsidRPr="009D6442">
        <w:rPr>
          <w:i/>
          <w:sz w:val="20"/>
        </w:rPr>
        <w:t>Use the following</w:t>
      </w:r>
      <w:r>
        <w:rPr>
          <w:i/>
          <w:sz w:val="20"/>
        </w:rPr>
        <w:t xml:space="preserve"> paragraph if your organisation want the person to be paid in lieu of notice. </w:t>
      </w:r>
    </w:p>
    <w:p xmlns:wp14="http://schemas.microsoft.com/office/word/2010/wordml" w:rsidRPr="00684396" w:rsidR="00FF680E" w:rsidP="00FF680E" w:rsidRDefault="00FF680E" w14:paraId="100C5B58" wp14:textId="77777777">
      <w:pPr>
        <w:pBdr>
          <w:top w:val="single" w:color="auto" w:sz="2" w:space="1"/>
          <w:left w:val="single" w:color="auto" w:sz="2" w:space="0"/>
          <w:bottom w:val="single" w:color="auto" w:sz="2" w:space="1"/>
          <w:right w:val="single" w:color="auto" w:sz="2" w:space="4"/>
        </w:pBdr>
        <w:shd w:val="clear" w:color="auto" w:fill="F3F3F3"/>
        <w:rPr>
          <w:i/>
          <w:sz w:val="20"/>
        </w:rPr>
      </w:pPr>
      <w:r w:rsidRPr="00684396">
        <w:rPr>
          <w:i/>
          <w:sz w:val="20"/>
        </w:rPr>
        <w:t xml:space="preserve"> </w:t>
      </w:r>
    </w:p>
    <w:p xmlns:wp14="http://schemas.microsoft.com/office/word/2010/wordml" w:rsidRPr="00684396" w:rsidR="00FF680E" w:rsidP="00FF680E" w:rsidRDefault="00FF680E" w14:paraId="57182FE0" wp14:textId="77777777">
      <w:pPr>
        <w:pBdr>
          <w:top w:val="single" w:color="auto" w:sz="2" w:space="1"/>
          <w:left w:val="single" w:color="auto" w:sz="2" w:space="0"/>
          <w:bottom w:val="single" w:color="auto" w:sz="2" w:space="1"/>
          <w:right w:val="single" w:color="auto" w:sz="2" w:space="4"/>
        </w:pBdr>
        <w:shd w:val="clear" w:color="auto" w:fill="F3F3F3"/>
        <w:rPr>
          <w:i/>
          <w:sz w:val="20"/>
        </w:rPr>
      </w:pPr>
      <w:r w:rsidRPr="00684396">
        <w:rPr>
          <w:i/>
          <w:sz w:val="20"/>
        </w:rPr>
        <w:t xml:space="preserve">*Please delete note </w:t>
      </w:r>
      <w:r>
        <w:rPr>
          <w:i/>
          <w:sz w:val="20"/>
        </w:rPr>
        <w:t>before finalising this document.</w:t>
      </w:r>
    </w:p>
    <w:p xmlns:wp14="http://schemas.microsoft.com/office/word/2010/wordml" w:rsidR="00A149BA" w:rsidP="00A149BA" w:rsidRDefault="00A149BA" w14:paraId="62486C05" wp14:textId="77777777"/>
    <w:p xmlns:wp14="http://schemas.microsoft.com/office/word/2010/wordml" w:rsidR="00A149BA" w:rsidP="00A149BA" w:rsidRDefault="00A149BA" w14:paraId="72709584" wp14:textId="77777777">
      <w:r>
        <w:t xml:space="preserve">Your employment will end immediately. Based on your length of </w:t>
      </w:r>
      <w:r w:rsidR="008A46C2">
        <w:t xml:space="preserve">service, your notice period is </w:t>
      </w:r>
      <w:r w:rsidRPr="008A46C2" w:rsidR="008A46C2">
        <w:rPr>
          <w:b/>
        </w:rPr>
        <w:t>[</w:t>
      </w:r>
      <w:r w:rsidRPr="008A46C2">
        <w:rPr>
          <w:b/>
        </w:rPr>
        <w:t>insert number</w:t>
      </w:r>
      <w:r w:rsidRPr="008A46C2" w:rsidR="008A46C2">
        <w:rPr>
          <w:b/>
        </w:rPr>
        <w:t xml:space="preserve"> of weeks]</w:t>
      </w:r>
      <w:r>
        <w:t xml:space="preserve"> weeks. In lieu of receiving that notice, you will be paid the sum</w:t>
      </w:r>
      <w:r w:rsidR="008A46C2">
        <w:t xml:space="preserve"> of $</w:t>
      </w:r>
      <w:r w:rsidRPr="008A46C2" w:rsidR="008A46C2">
        <w:rPr>
          <w:b/>
        </w:rPr>
        <w:t>[insert amount]</w:t>
      </w:r>
      <w:r w:rsidRPr="008A46C2">
        <w:rPr>
          <w:b/>
        </w:rPr>
        <w:t>.</w:t>
      </w:r>
      <w:r>
        <w:t xml:space="preserve"> </w:t>
      </w:r>
    </w:p>
    <w:p xmlns:wp14="http://schemas.microsoft.com/office/word/2010/wordml" w:rsidR="00A149BA" w:rsidP="00A149BA" w:rsidRDefault="00A149BA" w14:paraId="4101652C" wp14:textId="77777777">
      <w:r>
        <w:tab/>
      </w:r>
    </w:p>
    <w:p xmlns:wp14="http://schemas.microsoft.com/office/word/2010/wordml" w:rsidR="00A149BA" w:rsidP="00A149BA" w:rsidRDefault="00A149BA" w14:paraId="2EEEDFF9" wp14:textId="77777777">
      <w:r>
        <w:t>You will also be paid your accrued entitlements and outstanding remuneration, including superannuation, up to and including your last day of employment.</w:t>
      </w:r>
    </w:p>
    <w:p xmlns:wp14="http://schemas.microsoft.com/office/word/2010/wordml" w:rsidR="00704886" w:rsidP="00A149BA" w:rsidRDefault="00704886" w14:paraId="4B99056E" wp14:textId="77777777"/>
    <w:p xmlns:wp14="http://schemas.microsoft.com/office/word/2010/wordml" w:rsidR="00A149BA" w:rsidP="00A149BA" w:rsidRDefault="00704886" w14:paraId="28DB2029" wp14:textId="77777777">
      <w:r>
        <w:t xml:space="preserve">You </w:t>
      </w:r>
      <w:r w:rsidR="00A149BA">
        <w:t xml:space="preserve">may seek information about minimum terms and conditions of employment from the Fair Work Ombudsman. If you wish to contact them you can call 13 13 94 or visit their website at </w:t>
      </w:r>
      <w:hyperlink w:history="1" r:id="rId10">
        <w:r w:rsidRPr="00AA77BA">
          <w:rPr>
            <w:rStyle w:val="Hyperlink"/>
          </w:rPr>
          <w:t>www.fairwork.gov.au</w:t>
        </w:r>
      </w:hyperlink>
      <w:r w:rsidR="00A149BA">
        <w:t>.</w:t>
      </w:r>
    </w:p>
    <w:p xmlns:wp14="http://schemas.microsoft.com/office/word/2010/wordml" w:rsidR="00704886" w:rsidP="00A149BA" w:rsidRDefault="00704886" w14:paraId="1299C43A" wp14:textId="77777777"/>
    <w:p xmlns:wp14="http://schemas.microsoft.com/office/word/2010/wordml" w:rsidR="00E74378" w:rsidP="00A149BA" w:rsidRDefault="00A149BA" w14:paraId="0076EEA3" wp14:textId="77777777">
      <w:r>
        <w:t>Yours sincerely,</w:t>
      </w:r>
    </w:p>
    <w:p xmlns:wp14="http://schemas.microsoft.com/office/word/2010/wordml" w:rsidR="00A149BA" w:rsidP="00E74378" w:rsidRDefault="00A149BA" w14:paraId="4DDBEF00" wp14:textId="77777777"/>
    <w:p xmlns:wp14="http://schemas.microsoft.com/office/word/2010/wordml" w:rsidR="00A149BA" w:rsidP="00E74378" w:rsidRDefault="00A149BA" w14:paraId="3461D779" wp14:textId="77777777"/>
    <w:p xmlns:wp14="http://schemas.microsoft.com/office/word/2010/wordml" w:rsidR="00A149BA" w:rsidP="00E74378" w:rsidRDefault="00A149BA" w14:paraId="3CF2D8B6" wp14:textId="77777777"/>
    <w:p xmlns:wp14="http://schemas.microsoft.com/office/word/2010/wordml" w:rsidR="00E74378" w:rsidP="00E74378" w:rsidRDefault="00E74378" w14:paraId="0FB78278" wp14:textId="77777777">
      <w:pPr>
        <w:spacing w:line="276" w:lineRule="auto"/>
        <w:rPr>
          <w:b/>
        </w:rPr>
      </w:pPr>
    </w:p>
    <w:p xmlns:wp14="http://schemas.microsoft.com/office/word/2010/wordml" w:rsidRPr="004D5714" w:rsidR="00E74378" w:rsidP="00E74378" w:rsidRDefault="00E74378" w14:paraId="0CC51A5B" wp14:textId="77777777">
      <w:pPr>
        <w:spacing w:line="276" w:lineRule="auto"/>
        <w:rPr>
          <w:b/>
        </w:rPr>
      </w:pPr>
      <w:r w:rsidRPr="004D5714">
        <w:rPr>
          <w:b/>
        </w:rPr>
        <w:t>[Insert CEO/Manager signature]</w:t>
      </w:r>
    </w:p>
    <w:p xmlns:wp14="http://schemas.microsoft.com/office/word/2010/wordml" w:rsidR="00E74378" w:rsidP="00E74378" w:rsidRDefault="00E74378" w14:paraId="1FC39945" wp14:textId="77777777">
      <w:pPr>
        <w:spacing w:line="276" w:lineRule="auto"/>
      </w:pPr>
    </w:p>
    <w:p xmlns:wp14="http://schemas.microsoft.com/office/word/2010/wordml" w:rsidR="00E74378" w:rsidP="00E74378" w:rsidRDefault="00E74378" w14:paraId="0562CB0E" wp14:textId="77777777">
      <w:pPr>
        <w:spacing w:line="276" w:lineRule="auto"/>
      </w:pPr>
    </w:p>
    <w:p xmlns:wp14="http://schemas.microsoft.com/office/word/2010/wordml" w:rsidRPr="004D5714" w:rsidR="00E74378" w:rsidP="00E74378" w:rsidRDefault="00E74378" w14:paraId="7892FD27" wp14:textId="77777777">
      <w:pPr>
        <w:spacing w:line="276" w:lineRule="auto"/>
        <w:rPr>
          <w:b/>
        </w:rPr>
      </w:pPr>
      <w:r w:rsidRPr="004D5714">
        <w:rPr>
          <w:b/>
        </w:rPr>
        <w:t>[Insert CEO/Manager name]</w:t>
      </w:r>
    </w:p>
    <w:p xmlns:wp14="http://schemas.microsoft.com/office/word/2010/wordml" w:rsidRPr="00974466" w:rsidR="00AF1AFF" w:rsidP="00974466" w:rsidRDefault="00E74378" w14:paraId="3AEE6FFE" wp14:textId="77777777">
      <w:pPr>
        <w:spacing w:line="276" w:lineRule="auto"/>
        <w:rPr>
          <w:b/>
        </w:rPr>
      </w:pPr>
      <w:r w:rsidRPr="004D5714">
        <w:rPr>
          <w:b/>
        </w:rPr>
        <w:t>[Chief Executive Officer/Manager]</w:t>
      </w:r>
    </w:p>
    <w:p xmlns:wp14="http://schemas.microsoft.com/office/word/2010/wordml" w:rsidR="00796420" w:rsidP="005A540C" w:rsidRDefault="00796420" w14:paraId="34CE0A41" wp14:textId="77777777">
      <w:pPr>
        <w:tabs>
          <w:tab w:val="left" w:pos="2086"/>
        </w:tabs>
      </w:pPr>
    </w:p>
    <w:p xmlns:wp14="http://schemas.microsoft.com/office/word/2010/wordml" w:rsidRPr="005A540C" w:rsidR="00796420" w:rsidP="005A540C" w:rsidRDefault="00796420" w14:paraId="62EBF3C5" wp14:textId="77777777">
      <w:pPr>
        <w:tabs>
          <w:tab w:val="left" w:pos="2086"/>
        </w:tabs>
      </w:pPr>
    </w:p>
    <w:sectPr w:rsidRPr="005A540C" w:rsidR="00796420" w:rsidSect="006322A4">
      <w:footerReference w:type="default" r:id="rId11"/>
      <w:pgSz w:w="11900" w:h="16820" w:orient="portrait"/>
      <w:pgMar w:top="1134" w:right="1552" w:bottom="1276" w:left="156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xmlns:wp14="http://schemas.microsoft.com/office/word/2010/wordml" w:rsidR="003B3BC8" w:rsidP="00F90996" w:rsidRDefault="003B3BC8" w14:paraId="6D98A12B" wp14:textId="77777777">
      <w:r>
        <w:separator/>
      </w:r>
    </w:p>
  </w:endnote>
  <w:endnote w:type="continuationSeparator" w:id="0">
    <w:p xmlns:wp14="http://schemas.microsoft.com/office/word/2010/wordml" w:rsidR="003B3BC8" w:rsidP="00F90996" w:rsidRDefault="003B3BC8" w14:paraId="2946DB82"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03000000"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xmlns:wp14="http://schemas.microsoft.com/office/word/2010/wordml" w:rsidRPr="0086262A" w:rsidR="009D185F" w:rsidP="00CE795B" w:rsidRDefault="00317FB3" w14:paraId="7B834E10" wp14:textId="77777777">
    <w:pPr>
      <w:pStyle w:val="Footer"/>
    </w:pPr>
    <w:r>
      <w:t>Employee termination letter</w:t>
    </w:r>
    <w:r w:rsidR="00684396">
      <w:t xml:space="preserve"> </w:t>
    </w:r>
    <w:r w:rsidR="009D185F">
      <w:t xml:space="preserve">- </w:t>
    </w:r>
    <w:r w:rsidRPr="00EA00FF" w:rsidR="009D185F">
      <w:t>[month, y</w:t>
    </w:r>
    <w:r w:rsidR="00F60DAA">
      <w:t>ea</w:t>
    </w:r>
    <w:r w:rsidRPr="00EA00FF" w:rsidR="009D185F">
      <w:t>r]</w:t>
    </w:r>
    <w:sdt>
      <w:sdtPr>
        <w:id w:val="1825619341"/>
        <w:docPartObj>
          <w:docPartGallery w:val="Page Numbers (Top of Page)"/>
          <w:docPartUnique/>
        </w:docPartObj>
      </w:sdtPr>
      <w:sdtEndPr/>
      <w:sdtContent>
        <w:r w:rsidR="009D185F">
          <w:tab/>
        </w:r>
        <w:r w:rsidR="009D185F">
          <w:tab/>
        </w:r>
        <w:r w:rsidRPr="0086262A" w:rsidR="009D185F">
          <w:t xml:space="preserve">Page </w:t>
        </w:r>
        <w:r w:rsidRPr="0086262A" w:rsidR="009D185F">
          <w:fldChar w:fldCharType="begin"/>
        </w:r>
        <w:r w:rsidRPr="0086262A" w:rsidR="009D185F">
          <w:instrText xml:space="preserve"> PAGE </w:instrText>
        </w:r>
        <w:r w:rsidRPr="0086262A" w:rsidR="009D185F">
          <w:fldChar w:fldCharType="separate"/>
        </w:r>
        <w:r w:rsidR="002773A3">
          <w:rPr>
            <w:noProof/>
          </w:rPr>
          <w:t>1</w:t>
        </w:r>
        <w:r w:rsidRPr="0086262A" w:rsidR="009D185F">
          <w:fldChar w:fldCharType="end"/>
        </w:r>
        <w:r w:rsidRPr="0086262A" w:rsidR="009D185F">
          <w:t xml:space="preserve"> of </w:t>
        </w:r>
        <w:r w:rsidR="002773A3">
          <w:fldChar w:fldCharType="begin"/>
        </w:r>
        <w:r w:rsidR="002773A3">
          <w:instrText xml:space="preserve"> NUMPAGES  </w:instrText>
        </w:r>
        <w:r w:rsidR="002773A3">
          <w:fldChar w:fldCharType="separate"/>
        </w:r>
        <w:r w:rsidR="002773A3">
          <w:rPr>
            <w:noProof/>
          </w:rPr>
          <w:t>2</w:t>
        </w:r>
        <w:r w:rsidR="002773A3">
          <w:rPr>
            <w:noProof/>
          </w:rPr>
          <w:fldChar w:fldCharType="end"/>
        </w:r>
      </w:sdtContent>
    </w:sdt>
  </w:p>
  <w:p xmlns:wp14="http://schemas.microsoft.com/office/word/2010/wordml" w:rsidR="009D185F" w:rsidRDefault="009D185F" w14:paraId="6B699379" wp14:textId="777777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xmlns:wp14="http://schemas.microsoft.com/office/word/2010/wordml" w:rsidR="003B3BC8" w:rsidP="00F90996" w:rsidRDefault="003B3BC8" w14:paraId="5997CC1D" wp14:textId="77777777">
      <w:r>
        <w:separator/>
      </w:r>
    </w:p>
  </w:footnote>
  <w:footnote w:type="continuationSeparator" w:id="0">
    <w:p xmlns:wp14="http://schemas.microsoft.com/office/word/2010/wordml" w:rsidR="003B3BC8" w:rsidP="00F90996" w:rsidRDefault="003B3BC8" w14:paraId="110FFD37" wp14:textId="777777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477C3"/>
    <w:multiLevelType w:val="hybridMultilevel"/>
    <w:tmpl w:val="68D40510"/>
    <w:lvl w:ilvl="0" w:tplc="FA482952">
      <w:start w:val="1"/>
      <w:numFmt w:val="bullet"/>
      <w:lvlText w:val="»"/>
      <w:lvlJc w:val="left"/>
      <w:pPr>
        <w:ind w:left="360" w:hanging="360"/>
      </w:pPr>
      <w:rPr>
        <w:rFonts w:hint="default" w:ascii="Courier New" w:hAnsi="Courier New"/>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1">
    <w:nsid w:val="0F7B1273"/>
    <w:multiLevelType w:val="hybridMultilevel"/>
    <w:tmpl w:val="F7CCE9C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53722D0"/>
    <w:multiLevelType w:val="hybridMultilevel"/>
    <w:tmpl w:val="59964C7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nsid w:val="2B70301E"/>
    <w:multiLevelType w:val="hybridMultilevel"/>
    <w:tmpl w:val="75E2C6C2"/>
    <w:lvl w:ilvl="0" w:tplc="0C090001">
      <w:start w:val="1"/>
      <w:numFmt w:val="bullet"/>
      <w:lvlText w:val=""/>
      <w:lvlJc w:val="left"/>
      <w:pPr>
        <w:ind w:left="360" w:hanging="360"/>
      </w:pPr>
      <w:rPr>
        <w:rFonts w:hint="default" w:ascii="Symbol" w:hAnsi="Symbol"/>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4">
    <w:nsid w:val="33557A74"/>
    <w:multiLevelType w:val="hybridMultilevel"/>
    <w:tmpl w:val="F4BC611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hint="default" w:ascii="Courier New" w:hAnsi="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6">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7595220B"/>
    <w:multiLevelType w:val="hybridMultilevel"/>
    <w:tmpl w:val="5BB0D030"/>
    <w:lvl w:ilvl="0" w:tplc="FA482952">
      <w:start w:val="1"/>
      <w:numFmt w:val="bullet"/>
      <w:lvlText w:val="»"/>
      <w:lvlJc w:val="left"/>
      <w:pPr>
        <w:ind w:left="360" w:hanging="360"/>
      </w:pPr>
      <w:rPr>
        <w:rFonts w:hint="default" w:ascii="Courier New" w:hAnsi="Courier New"/>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num w:numId="1">
    <w:abstractNumId w:val="7"/>
  </w:num>
  <w:num w:numId="2">
    <w:abstractNumId w:val="0"/>
  </w:num>
  <w:num w:numId="3">
    <w:abstractNumId w:val="5"/>
  </w:num>
  <w:num w:numId="4">
    <w:abstractNumId w:val="6"/>
  </w:num>
  <w:num w:numId="5">
    <w:abstractNumId w:val="2"/>
  </w:num>
  <w:num w:numId="6">
    <w:abstractNumId w:val="1"/>
  </w:num>
  <w:num w:numId="7">
    <w:abstractNumId w:val="4"/>
  </w:num>
  <w:num w:numId="8">
    <w:abstractNumId w:val="3"/>
  </w:num>
  <w:numIdMacAtCleanup w:val="2"/>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14">
  <w:zoom w:percent="80"/>
  <w:embedSystemFonts/>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trackRevisions w:val="false"/>
  <w:defaultTabStop w:val="720"/>
  <w:drawingGridHorizontalSpacing w:val="360"/>
  <w:drawingGridVerticalSpacing w:val="360"/>
  <w:displayHorizontalDrawingGridEvery w:val="0"/>
  <w:displayVerticalDrawingGridEvery w:val="0"/>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BC8"/>
    <w:rsid w:val="000053E0"/>
    <w:rsid w:val="00006130"/>
    <w:rsid w:val="000136B6"/>
    <w:rsid w:val="0004221E"/>
    <w:rsid w:val="000455F6"/>
    <w:rsid w:val="00045DD6"/>
    <w:rsid w:val="000502A3"/>
    <w:rsid w:val="00054142"/>
    <w:rsid w:val="000558FB"/>
    <w:rsid w:val="00060033"/>
    <w:rsid w:val="000706D2"/>
    <w:rsid w:val="00071F8C"/>
    <w:rsid w:val="00073527"/>
    <w:rsid w:val="00076E9B"/>
    <w:rsid w:val="00082FA2"/>
    <w:rsid w:val="00083AE8"/>
    <w:rsid w:val="00095D71"/>
    <w:rsid w:val="000A0270"/>
    <w:rsid w:val="000A6BC5"/>
    <w:rsid w:val="000B3D41"/>
    <w:rsid w:val="000B3EC8"/>
    <w:rsid w:val="000B4E0D"/>
    <w:rsid w:val="000B55D0"/>
    <w:rsid w:val="000E2650"/>
    <w:rsid w:val="000F1FD3"/>
    <w:rsid w:val="000F28C5"/>
    <w:rsid w:val="000F5EC2"/>
    <w:rsid w:val="000F60E1"/>
    <w:rsid w:val="000F6A82"/>
    <w:rsid w:val="000F74BB"/>
    <w:rsid w:val="001042E3"/>
    <w:rsid w:val="0011432D"/>
    <w:rsid w:val="0012137C"/>
    <w:rsid w:val="00131412"/>
    <w:rsid w:val="00141943"/>
    <w:rsid w:val="00152E8B"/>
    <w:rsid w:val="00186153"/>
    <w:rsid w:val="001D0680"/>
    <w:rsid w:val="001D4679"/>
    <w:rsid w:val="001D52F3"/>
    <w:rsid w:val="001F6885"/>
    <w:rsid w:val="001F6BBC"/>
    <w:rsid w:val="002059AD"/>
    <w:rsid w:val="002100BB"/>
    <w:rsid w:val="002145D1"/>
    <w:rsid w:val="00214B46"/>
    <w:rsid w:val="002226A4"/>
    <w:rsid w:val="00231162"/>
    <w:rsid w:val="002335AB"/>
    <w:rsid w:val="00235498"/>
    <w:rsid w:val="00237AF6"/>
    <w:rsid w:val="00252CF2"/>
    <w:rsid w:val="002719A1"/>
    <w:rsid w:val="00274906"/>
    <w:rsid w:val="002773A3"/>
    <w:rsid w:val="0028131A"/>
    <w:rsid w:val="0028761F"/>
    <w:rsid w:val="00292CE1"/>
    <w:rsid w:val="002A68C7"/>
    <w:rsid w:val="002B3564"/>
    <w:rsid w:val="002B42F4"/>
    <w:rsid w:val="002C4ECA"/>
    <w:rsid w:val="002D06D4"/>
    <w:rsid w:val="002F0C46"/>
    <w:rsid w:val="002F3776"/>
    <w:rsid w:val="003027F6"/>
    <w:rsid w:val="0031459C"/>
    <w:rsid w:val="00317FB3"/>
    <w:rsid w:val="0032737D"/>
    <w:rsid w:val="00327813"/>
    <w:rsid w:val="00345FF0"/>
    <w:rsid w:val="00354A3B"/>
    <w:rsid w:val="00363857"/>
    <w:rsid w:val="003659CE"/>
    <w:rsid w:val="003747BA"/>
    <w:rsid w:val="0038523D"/>
    <w:rsid w:val="003864E6"/>
    <w:rsid w:val="00386ABA"/>
    <w:rsid w:val="00392075"/>
    <w:rsid w:val="003A0DD6"/>
    <w:rsid w:val="003B3BC8"/>
    <w:rsid w:val="003C3040"/>
    <w:rsid w:val="003C6BBD"/>
    <w:rsid w:val="003D1708"/>
    <w:rsid w:val="003E3A7F"/>
    <w:rsid w:val="003F13DB"/>
    <w:rsid w:val="00402EE6"/>
    <w:rsid w:val="00405829"/>
    <w:rsid w:val="00406F16"/>
    <w:rsid w:val="00407BFA"/>
    <w:rsid w:val="00421E7F"/>
    <w:rsid w:val="00422F34"/>
    <w:rsid w:val="00426701"/>
    <w:rsid w:val="004307D7"/>
    <w:rsid w:val="00432692"/>
    <w:rsid w:val="004425BD"/>
    <w:rsid w:val="00446173"/>
    <w:rsid w:val="0045115E"/>
    <w:rsid w:val="00472452"/>
    <w:rsid w:val="00473E93"/>
    <w:rsid w:val="00475AAF"/>
    <w:rsid w:val="00486D14"/>
    <w:rsid w:val="00491FEB"/>
    <w:rsid w:val="00493272"/>
    <w:rsid w:val="00496912"/>
    <w:rsid w:val="00497771"/>
    <w:rsid w:val="004A5F46"/>
    <w:rsid w:val="004B54EF"/>
    <w:rsid w:val="004C30C7"/>
    <w:rsid w:val="004C3569"/>
    <w:rsid w:val="004D28B8"/>
    <w:rsid w:val="005061CD"/>
    <w:rsid w:val="00521FEC"/>
    <w:rsid w:val="00536AC3"/>
    <w:rsid w:val="00536B90"/>
    <w:rsid w:val="0054290D"/>
    <w:rsid w:val="00555073"/>
    <w:rsid w:val="00563A00"/>
    <w:rsid w:val="00567B39"/>
    <w:rsid w:val="0057111A"/>
    <w:rsid w:val="005766F5"/>
    <w:rsid w:val="00583D94"/>
    <w:rsid w:val="00592C78"/>
    <w:rsid w:val="00595E0C"/>
    <w:rsid w:val="005A0699"/>
    <w:rsid w:val="005A3C52"/>
    <w:rsid w:val="005A540C"/>
    <w:rsid w:val="005B31C7"/>
    <w:rsid w:val="005C7779"/>
    <w:rsid w:val="005D30C0"/>
    <w:rsid w:val="005F2A54"/>
    <w:rsid w:val="00602F12"/>
    <w:rsid w:val="00604895"/>
    <w:rsid w:val="00610A59"/>
    <w:rsid w:val="00621CE4"/>
    <w:rsid w:val="006220D5"/>
    <w:rsid w:val="00622668"/>
    <w:rsid w:val="0062471B"/>
    <w:rsid w:val="006322A4"/>
    <w:rsid w:val="00632E76"/>
    <w:rsid w:val="006367B0"/>
    <w:rsid w:val="00660B59"/>
    <w:rsid w:val="00670CC7"/>
    <w:rsid w:val="0067305B"/>
    <w:rsid w:val="00684396"/>
    <w:rsid w:val="00685B58"/>
    <w:rsid w:val="00685F25"/>
    <w:rsid w:val="00694BE7"/>
    <w:rsid w:val="006A0651"/>
    <w:rsid w:val="006A5663"/>
    <w:rsid w:val="006B1539"/>
    <w:rsid w:val="006B6CCE"/>
    <w:rsid w:val="006B6E47"/>
    <w:rsid w:val="006D27DC"/>
    <w:rsid w:val="006D62B7"/>
    <w:rsid w:val="006E0074"/>
    <w:rsid w:val="006E2E69"/>
    <w:rsid w:val="006F56A5"/>
    <w:rsid w:val="007047C0"/>
    <w:rsid w:val="00704886"/>
    <w:rsid w:val="00716668"/>
    <w:rsid w:val="00730AA7"/>
    <w:rsid w:val="007316E7"/>
    <w:rsid w:val="007323C8"/>
    <w:rsid w:val="0073578B"/>
    <w:rsid w:val="007509DF"/>
    <w:rsid w:val="00754ECA"/>
    <w:rsid w:val="00756BFD"/>
    <w:rsid w:val="0075718E"/>
    <w:rsid w:val="00762437"/>
    <w:rsid w:val="00782D00"/>
    <w:rsid w:val="00785E47"/>
    <w:rsid w:val="00796420"/>
    <w:rsid w:val="007B6533"/>
    <w:rsid w:val="007E7F27"/>
    <w:rsid w:val="007F30EC"/>
    <w:rsid w:val="008047ED"/>
    <w:rsid w:val="0081631E"/>
    <w:rsid w:val="00817821"/>
    <w:rsid w:val="0082105A"/>
    <w:rsid w:val="00823012"/>
    <w:rsid w:val="00825FE3"/>
    <w:rsid w:val="008300D9"/>
    <w:rsid w:val="008359BE"/>
    <w:rsid w:val="00840E7C"/>
    <w:rsid w:val="00845AB9"/>
    <w:rsid w:val="008465A4"/>
    <w:rsid w:val="008562E5"/>
    <w:rsid w:val="00881E10"/>
    <w:rsid w:val="00886745"/>
    <w:rsid w:val="008A46C2"/>
    <w:rsid w:val="008A61CA"/>
    <w:rsid w:val="008B251F"/>
    <w:rsid w:val="008C67E9"/>
    <w:rsid w:val="008C7BF9"/>
    <w:rsid w:val="008E0925"/>
    <w:rsid w:val="008E5214"/>
    <w:rsid w:val="008E69A1"/>
    <w:rsid w:val="00913FAA"/>
    <w:rsid w:val="009159DF"/>
    <w:rsid w:val="00921EE7"/>
    <w:rsid w:val="00922465"/>
    <w:rsid w:val="009447BE"/>
    <w:rsid w:val="00957124"/>
    <w:rsid w:val="009716A4"/>
    <w:rsid w:val="00974466"/>
    <w:rsid w:val="00987F2B"/>
    <w:rsid w:val="009A0BF7"/>
    <w:rsid w:val="009A3DEE"/>
    <w:rsid w:val="009C40B1"/>
    <w:rsid w:val="009C7314"/>
    <w:rsid w:val="009D185F"/>
    <w:rsid w:val="009D19D9"/>
    <w:rsid w:val="009D50FB"/>
    <w:rsid w:val="009D6442"/>
    <w:rsid w:val="009D6D4C"/>
    <w:rsid w:val="009E6F85"/>
    <w:rsid w:val="009E71E8"/>
    <w:rsid w:val="00A019F3"/>
    <w:rsid w:val="00A149BA"/>
    <w:rsid w:val="00A17B61"/>
    <w:rsid w:val="00A31F26"/>
    <w:rsid w:val="00A368B1"/>
    <w:rsid w:val="00A37566"/>
    <w:rsid w:val="00A446EF"/>
    <w:rsid w:val="00A641DA"/>
    <w:rsid w:val="00A74ACD"/>
    <w:rsid w:val="00A7507C"/>
    <w:rsid w:val="00A76BD4"/>
    <w:rsid w:val="00A9733D"/>
    <w:rsid w:val="00AA3125"/>
    <w:rsid w:val="00AC07FE"/>
    <w:rsid w:val="00AC655E"/>
    <w:rsid w:val="00AE1B08"/>
    <w:rsid w:val="00AE2FE6"/>
    <w:rsid w:val="00AE4E61"/>
    <w:rsid w:val="00AF1AFF"/>
    <w:rsid w:val="00AF4DAE"/>
    <w:rsid w:val="00B0568A"/>
    <w:rsid w:val="00B05A85"/>
    <w:rsid w:val="00B10B36"/>
    <w:rsid w:val="00B13810"/>
    <w:rsid w:val="00B22F87"/>
    <w:rsid w:val="00B23E9B"/>
    <w:rsid w:val="00B25012"/>
    <w:rsid w:val="00B2740B"/>
    <w:rsid w:val="00B3070A"/>
    <w:rsid w:val="00B43979"/>
    <w:rsid w:val="00B43DEB"/>
    <w:rsid w:val="00B57D3C"/>
    <w:rsid w:val="00B716ED"/>
    <w:rsid w:val="00B71916"/>
    <w:rsid w:val="00B75C5B"/>
    <w:rsid w:val="00B8218E"/>
    <w:rsid w:val="00B84AA7"/>
    <w:rsid w:val="00BA4F75"/>
    <w:rsid w:val="00BA5CF1"/>
    <w:rsid w:val="00BB37B4"/>
    <w:rsid w:val="00BE2B15"/>
    <w:rsid w:val="00BE2E1D"/>
    <w:rsid w:val="00BF416D"/>
    <w:rsid w:val="00BF4FDC"/>
    <w:rsid w:val="00C0709D"/>
    <w:rsid w:val="00C21E3F"/>
    <w:rsid w:val="00C2316E"/>
    <w:rsid w:val="00C40780"/>
    <w:rsid w:val="00C541A5"/>
    <w:rsid w:val="00C55E2D"/>
    <w:rsid w:val="00C568DE"/>
    <w:rsid w:val="00C838A3"/>
    <w:rsid w:val="00C91CBC"/>
    <w:rsid w:val="00CA6676"/>
    <w:rsid w:val="00CB16AB"/>
    <w:rsid w:val="00CD4ED0"/>
    <w:rsid w:val="00CD5398"/>
    <w:rsid w:val="00CE0127"/>
    <w:rsid w:val="00CE08AA"/>
    <w:rsid w:val="00CE17C8"/>
    <w:rsid w:val="00CE47AA"/>
    <w:rsid w:val="00CE795B"/>
    <w:rsid w:val="00D017B1"/>
    <w:rsid w:val="00D03192"/>
    <w:rsid w:val="00D10BA3"/>
    <w:rsid w:val="00D14222"/>
    <w:rsid w:val="00D1611D"/>
    <w:rsid w:val="00D2242A"/>
    <w:rsid w:val="00D2746B"/>
    <w:rsid w:val="00D336FA"/>
    <w:rsid w:val="00D47D45"/>
    <w:rsid w:val="00D47EC0"/>
    <w:rsid w:val="00D51903"/>
    <w:rsid w:val="00D70A13"/>
    <w:rsid w:val="00D70FB1"/>
    <w:rsid w:val="00D82806"/>
    <w:rsid w:val="00D84855"/>
    <w:rsid w:val="00DA316F"/>
    <w:rsid w:val="00DA59C5"/>
    <w:rsid w:val="00DA62CF"/>
    <w:rsid w:val="00DB0346"/>
    <w:rsid w:val="00DB1845"/>
    <w:rsid w:val="00DB2134"/>
    <w:rsid w:val="00DB5EC5"/>
    <w:rsid w:val="00DD1F52"/>
    <w:rsid w:val="00DE008D"/>
    <w:rsid w:val="00DE3E7C"/>
    <w:rsid w:val="00DE415E"/>
    <w:rsid w:val="00DF5ABE"/>
    <w:rsid w:val="00E04BC7"/>
    <w:rsid w:val="00E108D8"/>
    <w:rsid w:val="00E118D0"/>
    <w:rsid w:val="00E16E9A"/>
    <w:rsid w:val="00E25030"/>
    <w:rsid w:val="00E311A9"/>
    <w:rsid w:val="00E31E87"/>
    <w:rsid w:val="00E4226F"/>
    <w:rsid w:val="00E50B96"/>
    <w:rsid w:val="00E53963"/>
    <w:rsid w:val="00E5760A"/>
    <w:rsid w:val="00E63952"/>
    <w:rsid w:val="00E65F8D"/>
    <w:rsid w:val="00E74378"/>
    <w:rsid w:val="00E74A81"/>
    <w:rsid w:val="00E935FB"/>
    <w:rsid w:val="00EC0B43"/>
    <w:rsid w:val="00EC514B"/>
    <w:rsid w:val="00ED01DB"/>
    <w:rsid w:val="00EF08BB"/>
    <w:rsid w:val="00EF18DE"/>
    <w:rsid w:val="00EF379C"/>
    <w:rsid w:val="00F01839"/>
    <w:rsid w:val="00F04CE1"/>
    <w:rsid w:val="00F103BD"/>
    <w:rsid w:val="00F10799"/>
    <w:rsid w:val="00F130F8"/>
    <w:rsid w:val="00F24388"/>
    <w:rsid w:val="00F3571D"/>
    <w:rsid w:val="00F404D2"/>
    <w:rsid w:val="00F44E1D"/>
    <w:rsid w:val="00F60DAA"/>
    <w:rsid w:val="00F84259"/>
    <w:rsid w:val="00F90996"/>
    <w:rsid w:val="00F90F95"/>
    <w:rsid w:val="00F91BFD"/>
    <w:rsid w:val="00F931D3"/>
    <w:rsid w:val="00FA5FCE"/>
    <w:rsid w:val="00FB0E2D"/>
    <w:rsid w:val="00FB1A34"/>
    <w:rsid w:val="00FB32A6"/>
    <w:rsid w:val="00FB361D"/>
    <w:rsid w:val="00FD1BC4"/>
    <w:rsid w:val="00FF03CA"/>
    <w:rsid w:val="00FF680E"/>
    <w:rsid w:val="02AF9D9D"/>
    <w:rsid w:val="05F4CA44"/>
    <w:rsid w:val="107ED21B"/>
    <w:rsid w:val="341CC885"/>
    <w:rsid w:val="5840834D"/>
    <w:rsid w:val="63A5EB9E"/>
    <w:rsid w:val="6F512A3E"/>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1"/>
    </o:shapelayout>
  </w:shapeDefaults>
  <w:decimalSymbol w:val="."/>
  <w:listSeparator w:val=","/>
  <w14:docId w14:val="4E7619FC"/>
  <w15:docId w15:val="{E5CD94FE-D6F5-4841-BE74-0AA57446461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EastAsia"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aliases w:val="Normal_Toolkit"/>
    <w:qFormat/>
    <w:rsid w:val="00F60DAA"/>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styleId="DocumentMapChar" w:customStyle="1">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Header">
    <w:name w:val="header"/>
    <w:basedOn w:val="Normal"/>
    <w:link w:val="HeaderChar"/>
    <w:uiPriority w:val="99"/>
    <w:unhideWhenUsed/>
    <w:rsid w:val="00F90996"/>
    <w:pPr>
      <w:tabs>
        <w:tab w:val="center" w:pos="4320"/>
        <w:tab w:val="right" w:pos="8640"/>
      </w:tabs>
    </w:pPr>
  </w:style>
  <w:style w:type="character" w:styleId="HeaderChar" w:customStyle="1">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color="auto" w:sz="4" w:space="1"/>
      </w:pBdr>
      <w:tabs>
        <w:tab w:val="center" w:pos="4320"/>
        <w:tab w:val="right" w:pos="8640"/>
      </w:tabs>
    </w:pPr>
    <w:rPr>
      <w:sz w:val="20"/>
    </w:rPr>
  </w:style>
  <w:style w:type="character" w:styleId="FooterChar" w:customStyle="1">
    <w:name w:val="Footer Char"/>
    <w:basedOn w:val="DefaultParagraphFont"/>
    <w:link w:val="Footer"/>
    <w:uiPriority w:val="99"/>
    <w:rsid w:val="00BA5CF1"/>
    <w:rPr>
      <w:rFonts w:ascii="Arial Narrow" w:hAnsi="Arial Narrow"/>
      <w:sz w:val="20"/>
    </w:rPr>
  </w:style>
  <w:style w:type="character" w:styleId="Heading1Char" w:customStyle="1">
    <w:name w:val="Heading 1 Char"/>
    <w:aliases w:val="Toolkit_policy_title Char"/>
    <w:basedOn w:val="DefaultParagraphFont"/>
    <w:link w:val="Heading1"/>
    <w:uiPriority w:val="9"/>
    <w:rsid w:val="000A0270"/>
    <w:rPr>
      <w:rFonts w:ascii="Arial Narrow" w:hAnsi="Arial Narrow" w:eastAsiaTheme="majorEastAsia" w:cstheme="majorBidi"/>
      <w:b/>
      <w:bCs/>
      <w:caps/>
      <w:sz w:val="44"/>
      <w:shd w:val="clear" w:color="auto" w:fill="000000"/>
    </w:rPr>
  </w:style>
  <w:style w:type="character" w:styleId="Heading2Char" w:customStyle="1">
    <w:name w:val="Heading 2 Char"/>
    <w:aliases w:val="Toolkit_section_title Char"/>
    <w:basedOn w:val="DefaultParagraphFont"/>
    <w:link w:val="Heading2"/>
    <w:uiPriority w:val="9"/>
    <w:rsid w:val="0028761F"/>
    <w:rPr>
      <w:rFonts w:ascii="Arial Narrow" w:hAnsi="Arial Narrow" w:eastAsiaTheme="majorEastAsia"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color="auto" w:sz="2" w:space="1"/>
        <w:left w:val="single" w:color="auto" w:sz="2" w:space="4"/>
        <w:bottom w:val="single" w:color="auto" w:sz="2" w:space="1"/>
        <w:right w:val="single" w:color="auto" w:sz="2" w:space="4"/>
      </w:pBdr>
      <w:shd w:val="clear" w:color="auto" w:fill="F3F3F3"/>
    </w:pPr>
    <w:rPr>
      <w:i/>
      <w:sz w:val="20"/>
    </w:rPr>
  </w:style>
  <w:style w:type="character" w:styleId="BodyText2Char" w:customStyle="1">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styleId="Heading3Char" w:customStyle="1">
    <w:name w:val="Heading 3 Char"/>
    <w:aliases w:val="Toolkit_section_heading1 Char"/>
    <w:basedOn w:val="DefaultParagraphFont"/>
    <w:link w:val="Heading3"/>
    <w:uiPriority w:val="9"/>
    <w:rsid w:val="0028761F"/>
    <w:rPr>
      <w:rFonts w:ascii="Arial Narrow" w:hAnsi="Arial Narrow" w:eastAsiaTheme="majorEastAsia" w:cstheme="majorBidi"/>
      <w:b/>
      <w:bCs/>
    </w:rPr>
  </w:style>
  <w:style w:type="paragraph" w:styleId="BodyText">
    <w:name w:val="Body Text"/>
    <w:aliases w:val="toolkit _logo"/>
    <w:basedOn w:val="Normal"/>
    <w:link w:val="BodyTextChar"/>
    <w:uiPriority w:val="99"/>
    <w:unhideWhenUsed/>
    <w:rsid w:val="00A31F26"/>
    <w:pPr>
      <w:pBdr>
        <w:top w:val="single" w:color="auto" w:sz="2" w:space="1"/>
        <w:left w:val="single" w:color="auto" w:sz="2" w:space="4"/>
        <w:bottom w:val="single" w:color="auto" w:sz="2" w:space="1"/>
        <w:right w:val="single" w:color="auto" w:sz="2" w:space="4"/>
      </w:pBdr>
      <w:spacing w:before="240" w:after="120" w:line="360" w:lineRule="auto"/>
      <w:jc w:val="center"/>
    </w:pPr>
    <w:rPr>
      <w:b/>
      <w:sz w:val="36"/>
    </w:rPr>
  </w:style>
  <w:style w:type="character" w:styleId="BodyTextChar" w:customStyle="1">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styleId="BalloonTextChar" w:customStyle="1">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styleId="Heading4Char" w:customStyle="1">
    <w:name w:val="Heading 4 Char"/>
    <w:aliases w:val="toolkit_section_heading2 Char"/>
    <w:basedOn w:val="DefaultParagraphFont"/>
    <w:link w:val="Heading4"/>
    <w:uiPriority w:val="9"/>
    <w:semiHidden/>
    <w:rsid w:val="009D185F"/>
    <w:rPr>
      <w:rFonts w:ascii="Arial Narrow" w:hAnsi="Arial Narrow" w:eastAsiaTheme="majorEastAsia" w:cstheme="majorBidi"/>
      <w:b/>
      <w:bCs/>
      <w:iCs/>
    </w:rPr>
  </w:style>
  <w:style w:type="character" w:styleId="Hyperlink">
    <w:name w:val="Hyperlink"/>
    <w:basedOn w:val="DefaultParagraphFont"/>
    <w:uiPriority w:val="99"/>
    <w:unhideWhenUsed/>
    <w:rsid w:val="007F30E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&#65279;<?xml version="1.0" encoding="utf-8"?><Relationships xmlns="http://schemas.openxmlformats.org/package/2006/relationships"><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customXml" Target="../customXml/item5.xml" Id="rId17" /><Relationship Type="http://schemas.openxmlformats.org/officeDocument/2006/relationships/numbering" Target="numbering.xml" Id="rId2" /><Relationship Type="http://schemas.openxmlformats.org/officeDocument/2006/relationships/customXml" Target="../customXml/item4.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1.xml" Id="rId11" /><Relationship Type="http://schemas.openxmlformats.org/officeDocument/2006/relationships/webSettings" Target="webSettings.xml" Id="rId5" /><Relationship Type="http://schemas.openxmlformats.org/officeDocument/2006/relationships/customXml" Target="../customXml/item3.xml" Id="rId15" /><Relationship Type="http://schemas.openxmlformats.org/officeDocument/2006/relationships/hyperlink" Target="http://www.fairwork.gov.au" TargetMode="External" Id="rId10" /><Relationship Type="http://schemas.openxmlformats.org/officeDocument/2006/relationships/settings" Target="settings.xml" Id="rId4" /><Relationship Type="http://schemas.openxmlformats.org/officeDocument/2006/relationships/hyperlink" Target="http://www.fairwork.gov.au/resources/templates/Pages/Managing-and-ending-employment.aspx" TargetMode="External" Id="rId9" /><Relationship Type="http://schemas.openxmlformats.org/officeDocument/2006/relationships/hyperlink" Target="http://www.fairwork.gov.au" TargetMode="External" Id="R85baa37337e5429e" /><Relationship Type="http://schemas.openxmlformats.org/officeDocument/2006/relationships/glossaryDocument" Target="glossary/document.xml" Id="Rc390bffb45f84214" /></Relationships>
</file>

<file path=word/_rels/settings.xml.rels><?xml version="1.0" encoding="UTF-8" standalone="yes"?>
<Relationships xmlns="http://schemas.openxmlformats.org/package/2006/relationships"><Relationship Id="rId1" Type="http://schemas.openxmlformats.org/officeDocument/2006/relationships/attachedTemplate" Target="file:///Z:\Sector%20Development\Policy%20Tool%20Kit\Version%202\Toolkit%20Content\TEMPLATE%20POLICY1.dotx" TargetMode="External"/></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e1fc6e02-962d-4ff5-b8ff-34efa9585103}"/>
      </w:docPartPr>
      <w:docPartBody>
        <w:p w14:paraId="6DB4921E">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2" ma:contentTypeDescription="Create a new document." ma:contentTypeScope="" ma:versionID="0138b2d5a10fbe72eaafdee45a6249d4">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9e89cd23e0cca369f6b7fdc7a3c9d7b2"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20" ma:contentTypeDescription="Create a new document." ma:contentTypeScope="" ma:versionID="f331d8ead7d6a4f0f2d70bde60f62338">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952b4e16c17148a4cf51717f9ede94c5"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Flow_SignoffStatus xmlns="5c01eaeb-f4e3-46fe-b61a-d5ba5e7db08a" xsi:nil="true"/>
    <lcf76f155ced4ddcb4097134ff3c332f xmlns="5c01eaeb-f4e3-46fe-b61a-d5ba5e7db08a">
      <Terms xmlns="http://schemas.microsoft.com/office/infopath/2007/PartnerControls"/>
    </lcf76f155ced4ddcb4097134ff3c332f>
    <TaxCatchAll xmlns="8d9a47a0-73cd-4a78-a4ca-ef96345c8354" xsi:nil="true"/>
  </documentManagement>
</p:properties>
</file>

<file path=customXml/itemProps1.xml><?xml version="1.0" encoding="utf-8"?>
<ds:datastoreItem xmlns:ds="http://schemas.openxmlformats.org/officeDocument/2006/customXml" ds:itemID="{40ECA5AC-CCBE-4E42-A811-2338559BA154}">
  <ds:schemaRefs>
    <ds:schemaRef ds:uri="http://schemas.openxmlformats.org/officeDocument/2006/bibliography"/>
  </ds:schemaRefs>
</ds:datastoreItem>
</file>

<file path=customXml/itemProps2.xml><?xml version="1.0" encoding="utf-8"?>
<ds:datastoreItem xmlns:ds="http://schemas.openxmlformats.org/officeDocument/2006/customXml" ds:itemID="{84CB2829-3C44-4C52-82BF-C03F403783D6}"/>
</file>

<file path=customXml/itemProps3.xml><?xml version="1.0" encoding="utf-8"?>
<ds:datastoreItem xmlns:ds="http://schemas.openxmlformats.org/officeDocument/2006/customXml" ds:itemID="{E2BA5708-7B78-4AD9-88D4-DF50F7C74B69}"/>
</file>

<file path=customXml/itemProps4.xml><?xml version="1.0" encoding="utf-8"?>
<ds:datastoreItem xmlns:ds="http://schemas.openxmlformats.org/officeDocument/2006/customXml" ds:itemID="{5818B9DE-CC9F-43AC-8E19-3D8219525DA2}"/>
</file>

<file path=customXml/itemProps5.xml><?xml version="1.0" encoding="utf-8"?>
<ds:datastoreItem xmlns:ds="http://schemas.openxmlformats.org/officeDocument/2006/customXml" ds:itemID="{BFFBE599-1296-4309-B03E-664DD2EE0B8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TEMPLATE POLICY1</ap:Template>
  <ap:Application>Microsoft Word for the web</ap:Application>
  <ap:DocSecurity>0</ap:DocSecurity>
  <ap:ScaleCrop>false</ap:ScaleCrop>
  <ap:Company>SCCA</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Hannah Gillard</cp:lastModifiedBy>
  <cp:revision>32</cp:revision>
  <dcterms:created xsi:type="dcterms:W3CDTF">2013-12-12T04:19:00Z</dcterms:created>
  <dcterms:modified xsi:type="dcterms:W3CDTF">2023-12-10T19:44:36Z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0x010100CD81BB5A959AFC4DAA8EA2D863FC1380</vt:lpwstr>
  </property>
  <property fmtid="{D5CDD505-2E9C-101B-9397-08002B2CF9AE}" pid="3" name="_dlc_DocIdItemGuid">
    <vt:lpwstr>c5bf4f5b-2422-4f5e-8e3f-8f2476d99e03</vt:lpwstr>
  </property>
  <property fmtid="{D5CDD505-2E9C-101B-9397-08002B2CF9AE}" pid="4" name="MediaServiceImageTags">
    <vt:lpwstr/>
  </property>
</Properties>
</file>